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050"/>
        <w:tblW w:w="116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10710"/>
        <w:gridCol w:w="326"/>
      </w:tblGrid>
      <w:tr w:rsidR="00D33D62" w:rsidRPr="00D33D62" w14:paraId="535644B3" w14:textId="77777777" w:rsidTr="00D33D62">
        <w:trPr>
          <w:tblCellSpacing w:w="0" w:type="dxa"/>
        </w:trPr>
        <w:tc>
          <w:tcPr>
            <w:tcW w:w="2903" w:type="dxa"/>
            <w:vAlign w:val="center"/>
            <w:hideMark/>
          </w:tcPr>
          <w:p w14:paraId="535644A3" w14:textId="77777777" w:rsidR="00D33D62" w:rsidRPr="00D33D62" w:rsidRDefault="00D33D62" w:rsidP="00D33D62">
            <w:pPr>
              <w:spacing w:after="0" w:line="240" w:lineRule="auto"/>
              <w:rPr>
                <w:rFonts w:ascii="Arial" w:eastAsia="Times New Roman" w:hAnsi="Arial" w:cs="Arial"/>
                <w:color w:val="525252"/>
                <w:sz w:val="17"/>
                <w:szCs w:val="17"/>
              </w:rPr>
            </w:pPr>
          </w:p>
        </w:tc>
        <w:tc>
          <w:tcPr>
            <w:tcW w:w="7331" w:type="dxa"/>
            <w:vAlign w:val="center"/>
            <w:hideMark/>
          </w:tcPr>
          <w:tbl>
            <w:tblPr>
              <w:tblW w:w="1071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10"/>
            </w:tblGrid>
            <w:tr w:rsidR="00D33D62" w:rsidRPr="00D33D62" w14:paraId="535644A5" w14:textId="77777777" w:rsidTr="0071097B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14:paraId="535644A4" w14:textId="77777777" w:rsidR="00D33D62" w:rsidRPr="00D33D62" w:rsidRDefault="00D33D62" w:rsidP="00F06AAF">
                  <w:pPr>
                    <w:framePr w:hSpace="180" w:wrap="around" w:hAnchor="margin" w:xAlign="center" w:y="-1050"/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A7" w14:textId="77777777" w:rsidTr="0071097B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14:paraId="535644A6" w14:textId="77777777" w:rsidR="00D33D62" w:rsidRPr="00D33D62" w:rsidRDefault="00D33D62" w:rsidP="00F06AAF">
                  <w:pPr>
                    <w:framePr w:hSpace="180" w:wrap="around" w:hAnchor="margin" w:xAlign="center" w:y="-1050"/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A9" w14:textId="77777777" w:rsidTr="0071097B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14:paraId="535644A8" w14:textId="77777777" w:rsidR="00D33D62" w:rsidRPr="00A02C57" w:rsidRDefault="00A02C57" w:rsidP="00F06AAF">
                  <w:pPr>
                    <w:framePr w:hSpace="180" w:wrap="around" w:hAnchor="margin" w:xAlign="center" w:y="-105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1F497D" w:themeColor="text2"/>
                      <w:sz w:val="17"/>
                      <w:szCs w:val="17"/>
                    </w:rPr>
                  </w:pPr>
                  <w:r w:rsidRPr="00A02C57">
                    <w:rPr>
                      <w:rFonts w:ascii="Arial" w:eastAsia="Times New Roman" w:hAnsi="Arial" w:cs="Arial"/>
                      <w:b/>
                      <w:bCs/>
                      <w:color w:val="1F497D" w:themeColor="text2"/>
                      <w:sz w:val="39"/>
                    </w:rPr>
                    <w:t>Austin Heath Norsworthy</w:t>
                  </w:r>
                </w:p>
              </w:tc>
            </w:tr>
            <w:tr w:rsidR="00D33D62" w:rsidRPr="00D33D62" w14:paraId="535644AC" w14:textId="77777777" w:rsidTr="0071097B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14:paraId="39192258" w14:textId="77777777" w:rsidR="00A02C57" w:rsidRDefault="007577E9" w:rsidP="00F06AAF">
                  <w:pPr>
                    <w:framePr w:hSpace="180" w:wrap="around" w:hAnchor="margin" w:xAlign="center" w:y="-1050"/>
                    <w:spacing w:after="0" w:line="240" w:lineRule="auto"/>
                    <w:ind w:left="720"/>
                    <w:jc w:val="right"/>
                    <w:rPr>
                      <w:ins w:id="0" w:author="Austin Norsworthy" w:date="2015-10-12T10:33:00Z"/>
                      <w:rFonts w:ascii="Arial" w:eastAsia="Times New Roman" w:hAnsi="Arial" w:cs="Arial"/>
                      <w:b/>
                      <w:bCs/>
                      <w:color w:val="363636"/>
                      <w:sz w:val="18"/>
                      <w:szCs w:val="18"/>
                    </w:rPr>
                  </w:pPr>
                  <w:ins w:id="1" w:author="Austin Norsworthy" w:date="2015-10-12T10:33:00Z">
                    <w:r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</w:rPr>
                      <w:t>509 Charbonneau Dr</w:t>
                    </w:r>
                  </w:ins>
                </w:p>
                <w:p w14:paraId="535644AA" w14:textId="14474CBC" w:rsidR="00A02C57" w:rsidRDefault="007577E9" w:rsidP="00F06AAF">
                  <w:pPr>
                    <w:framePr w:hSpace="180" w:wrap="around" w:hAnchor="margin" w:xAlign="center" w:y="-1050"/>
                    <w:spacing w:after="0" w:line="240" w:lineRule="auto"/>
                    <w:ind w:left="720"/>
                    <w:jc w:val="right"/>
                    <w:rPr>
                      <w:del w:id="2" w:author="Austin Norsworthy" w:date="2015-10-12T10:33:00Z"/>
                      <w:rFonts w:ascii="Arial" w:eastAsia="Times New Roman" w:hAnsi="Arial" w:cs="Arial"/>
                      <w:b/>
                      <w:bCs/>
                      <w:color w:val="363636"/>
                      <w:sz w:val="18"/>
                      <w:szCs w:val="18"/>
                    </w:rPr>
                  </w:pPr>
                  <w:ins w:id="3" w:author="Austin Norsworthy" w:date="2015-10-12T10:33:00Z">
                    <w:r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  <w:szCs w:val="18"/>
                      </w:rPr>
                      <w:t>Richland, WA  99352</w:t>
                    </w:r>
                    <w:r w:rsidR="00D33D62" w:rsidRPr="00D33D62"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  <w:szCs w:val="18"/>
                      </w:rPr>
                      <w:br/>
                    </w:r>
                    <w:r w:rsidR="00A02C57"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</w:rPr>
                      <w:t xml:space="preserve">Tel: </w:t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</w:rPr>
                      <w:t>509-438-1382</w:t>
                    </w:r>
                    <w:r w:rsidR="00D33D62" w:rsidRPr="00D33D62"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  <w:szCs w:val="18"/>
                      </w:rPr>
                      <w:br/>
                    </w:r>
                    <w:r w:rsidR="00D33D62" w:rsidRPr="00D33D62"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</w:rPr>
                      <w:t xml:space="preserve">Email: </w:t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sz w:val="18"/>
                      </w:rPr>
                      <w:fldChar w:fldCharType="begin"/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sz w:val="18"/>
                      </w:rPr>
                      <w:instrText xml:space="preserve"> HYPERLINK "mailto:</w:instrText>
                    </w:r>
                    <w:r w:rsidRPr="007577E9">
                      <w:rPr>
                        <w:rFonts w:ascii="Arial" w:eastAsia="Times New Roman" w:hAnsi="Arial" w:cs="Arial"/>
                        <w:b/>
                        <w:bCs/>
                        <w:sz w:val="18"/>
                      </w:rPr>
                      <w:instrText>austinors@gmail.com</w:instrText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sz w:val="18"/>
                      </w:rPr>
                      <w:instrText xml:space="preserve">" </w:instrText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sz w:val="18"/>
                      </w:rPr>
                      <w:fldChar w:fldCharType="separate"/>
                    </w:r>
                    <w:r w:rsidRPr="00BC309C">
                      <w:rPr>
                        <w:rStyle w:val="Hyperlink"/>
                        <w:rFonts w:ascii="Arial" w:eastAsia="Times New Roman" w:hAnsi="Arial" w:cs="Arial"/>
                        <w:b/>
                        <w:bCs/>
                        <w:sz w:val="18"/>
                      </w:rPr>
                      <w:t>austinors@gmail.com</w:t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sz w:val="18"/>
                      </w:rPr>
                      <w:fldChar w:fldCharType="end"/>
                    </w:r>
                  </w:ins>
                  <w:del w:id="4" w:author="Austin Norsworthy" w:date="2015-10-12T10:33:00Z">
                    <w:r w:rsidR="00A02C57"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</w:rPr>
                      <w:delText>1852 Sotogrande Blvd #3102</w:delText>
                    </w:r>
                  </w:del>
                </w:p>
                <w:p w14:paraId="535644AB" w14:textId="77777777" w:rsidR="00D33D62" w:rsidRPr="00D33D62" w:rsidRDefault="00A02C57" w:rsidP="00F06AAF">
                  <w:pPr>
                    <w:framePr w:hSpace="180" w:wrap="around" w:hAnchor="margin" w:xAlign="center" w:y="-1050"/>
                    <w:spacing w:after="0" w:line="240" w:lineRule="auto"/>
                    <w:ind w:left="720"/>
                    <w:jc w:val="right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del w:id="5" w:author="Austin Norsworthy" w:date="2015-10-12T10:33:00Z">
                    <w:r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  <w:szCs w:val="18"/>
                      </w:rPr>
                      <w:delText>Hurst, TX</w:delText>
                    </w:r>
                    <w:r w:rsidR="00D33D62" w:rsidRPr="00D33D62"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</w:rPr>
                      <w:delText xml:space="preserve"> </w:delText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</w:rPr>
                      <w:delText>76053</w:delText>
                    </w:r>
                    <w:r w:rsidR="00D33D62" w:rsidRPr="00D33D62"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  <w:szCs w:val="18"/>
                      </w:rPr>
                      <w:br/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</w:rPr>
                      <w:delText>Tel: 817-721-8861</w:delText>
                    </w:r>
                    <w:r w:rsidR="00D33D62" w:rsidRPr="00D33D62"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  <w:szCs w:val="18"/>
                      </w:rPr>
                      <w:br/>
                    </w:r>
                    <w:r w:rsidR="00D33D62" w:rsidRPr="00D33D62">
                      <w:rPr>
                        <w:rFonts w:ascii="Arial" w:eastAsia="Times New Roman" w:hAnsi="Arial" w:cs="Arial"/>
                        <w:b/>
                        <w:bCs/>
                        <w:color w:val="363636"/>
                        <w:sz w:val="18"/>
                      </w:rPr>
                      <w:delText xml:space="preserve">Email: </w:delText>
                    </w:r>
                    <w:r w:rsidR="00904267">
                      <w:fldChar w:fldCharType="begin"/>
                    </w:r>
                    <w:r w:rsidR="00904267">
                      <w:delInstrText xml:space="preserve"> HYPERLINK "mailto:austin.norsworthy@gmail.com" </w:delInstrText>
                    </w:r>
                    <w:r w:rsidR="00904267">
                      <w:fldChar w:fldCharType="separate"/>
                    </w:r>
                    <w:r w:rsidR="00BD2DAE" w:rsidRPr="008F7169">
                      <w:rPr>
                        <w:rStyle w:val="Hyperlink"/>
                        <w:rFonts w:ascii="Arial" w:eastAsia="Times New Roman" w:hAnsi="Arial" w:cs="Arial"/>
                        <w:b/>
                        <w:bCs/>
                        <w:sz w:val="18"/>
                      </w:rPr>
                      <w:delText>austin.norsworthy@gmail.com</w:delText>
                    </w:r>
                    <w:r w:rsidR="00904267">
                      <w:rPr>
                        <w:rStyle w:val="Hyperlink"/>
                        <w:rFonts w:ascii="Arial" w:eastAsia="Times New Roman" w:hAnsi="Arial" w:cs="Arial"/>
                        <w:b/>
                        <w:bCs/>
                        <w:sz w:val="18"/>
                      </w:rPr>
                      <w:fldChar w:fldCharType="end"/>
                    </w:r>
                  </w:del>
                </w:p>
              </w:tc>
            </w:tr>
            <w:tr w:rsidR="00D33D62" w:rsidRPr="00D33D62" w14:paraId="535644AE" w14:textId="77777777" w:rsidTr="0071097B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14:paraId="535644AD" w14:textId="77777777" w:rsidR="00D33D62" w:rsidRPr="00D33D62" w:rsidRDefault="00D33D62" w:rsidP="00F06AAF">
                  <w:pPr>
                    <w:framePr w:hSpace="180" w:wrap="around" w:hAnchor="margin" w:xAlign="center" w:y="-1050"/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B0" w14:textId="77777777" w:rsidTr="0071097B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14:paraId="535644AF" w14:textId="77777777" w:rsidR="00D33D62" w:rsidRPr="00D33D62" w:rsidRDefault="00D33D62" w:rsidP="00F06AAF">
                  <w:pPr>
                    <w:framePr w:hSpace="180" w:wrap="around" w:hAnchor="margin" w:xAlign="center" w:y="-1050"/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</w:tbl>
          <w:p w14:paraId="535644B1" w14:textId="77777777" w:rsidR="00D33D62" w:rsidRPr="00D33D62" w:rsidRDefault="00D33D62" w:rsidP="00D33D62">
            <w:pPr>
              <w:spacing w:after="0" w:line="240" w:lineRule="auto"/>
              <w:rPr>
                <w:rFonts w:ascii="Arial" w:eastAsia="Times New Roman" w:hAnsi="Arial" w:cs="Arial"/>
                <w:color w:val="525252"/>
                <w:sz w:val="17"/>
                <w:szCs w:val="17"/>
              </w:rPr>
            </w:pPr>
          </w:p>
        </w:tc>
        <w:tc>
          <w:tcPr>
            <w:tcW w:w="1451" w:type="dxa"/>
            <w:vAlign w:val="center"/>
            <w:hideMark/>
          </w:tcPr>
          <w:p w14:paraId="535644B2" w14:textId="77777777" w:rsidR="00D33D62" w:rsidRPr="00D33D62" w:rsidRDefault="00D33D62" w:rsidP="00D33D62">
            <w:pPr>
              <w:spacing w:after="0" w:line="240" w:lineRule="auto"/>
              <w:rPr>
                <w:rFonts w:ascii="Arial" w:eastAsia="Times New Roman" w:hAnsi="Arial" w:cs="Arial"/>
                <w:color w:val="525252"/>
                <w:sz w:val="17"/>
                <w:szCs w:val="17"/>
              </w:rPr>
            </w:pPr>
          </w:p>
        </w:tc>
      </w:tr>
    </w:tbl>
    <w:p w14:paraId="535644B4" w14:textId="77777777" w:rsidR="00D33D62" w:rsidRPr="00D33D62" w:rsidRDefault="00D33D62" w:rsidP="00D33D62">
      <w:pPr>
        <w:spacing w:after="0" w:line="240" w:lineRule="auto"/>
        <w:rPr>
          <w:rFonts w:ascii="Arial" w:eastAsia="Times New Roman" w:hAnsi="Arial" w:cs="Arial"/>
          <w:vanish/>
          <w:color w:val="525252"/>
          <w:sz w:val="17"/>
          <w:szCs w:val="17"/>
        </w:rPr>
      </w:pPr>
    </w:p>
    <w:tbl>
      <w:tblPr>
        <w:tblW w:w="1168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5"/>
        <w:gridCol w:w="11340"/>
      </w:tblGrid>
      <w:tr w:rsidR="00D33D62" w:rsidRPr="00D33D62" w14:paraId="53564524" w14:textId="77777777" w:rsidTr="00D33D62">
        <w:trPr>
          <w:tblCellSpacing w:w="0" w:type="dxa"/>
          <w:jc w:val="center"/>
        </w:trPr>
        <w:tc>
          <w:tcPr>
            <w:tcW w:w="330" w:type="dxa"/>
            <w:vAlign w:val="center"/>
            <w:hideMark/>
          </w:tcPr>
          <w:p w14:paraId="535644B5" w14:textId="77777777" w:rsidR="00D33D62" w:rsidRPr="00D33D62" w:rsidRDefault="00D33D62" w:rsidP="00D33D62">
            <w:pPr>
              <w:spacing w:after="0" w:line="240" w:lineRule="auto"/>
              <w:rPr>
                <w:rFonts w:ascii="Arial" w:eastAsia="Times New Roman" w:hAnsi="Arial" w:cs="Arial"/>
                <w:color w:val="525252"/>
                <w:sz w:val="17"/>
                <w:szCs w:val="17"/>
              </w:rPr>
            </w:pPr>
            <w:r w:rsidRPr="00D33D62">
              <w:rPr>
                <w:rFonts w:ascii="Arial" w:eastAsia="Times New Roman" w:hAnsi="Arial" w:cs="Arial"/>
                <w:color w:val="525252"/>
                <w:sz w:val="17"/>
                <w:szCs w:val="17"/>
              </w:rPr>
              <w:t> </w:t>
            </w:r>
          </w:p>
        </w:tc>
        <w:tc>
          <w:tcPr>
            <w:tcW w:w="15" w:type="dxa"/>
            <w:hideMark/>
          </w:tcPr>
          <w:p w14:paraId="535644B6" w14:textId="77777777" w:rsidR="00D33D62" w:rsidRPr="00D33D62" w:rsidRDefault="00D33D62" w:rsidP="00D33D62">
            <w:pPr>
              <w:spacing w:after="0" w:line="240" w:lineRule="auto"/>
              <w:rPr>
                <w:rFonts w:ascii="Arial" w:eastAsia="Times New Roman" w:hAnsi="Arial" w:cs="Arial"/>
                <w:color w:val="525252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10877"/>
              <w:gridCol w:w="231"/>
            </w:tblGrid>
            <w:tr w:rsidR="00D33D62" w:rsidRPr="00D33D62" w14:paraId="535644BA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B7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4B8" w14:textId="77777777" w:rsidR="00D33D62" w:rsidRPr="00D33D62" w:rsidRDefault="00C47CD3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A02C57">
                    <w:rPr>
                      <w:rFonts w:ascii="Arial" w:eastAsia="Times New Roman" w:hAnsi="Arial" w:cs="Arial"/>
                      <w:b/>
                      <w:bCs/>
                      <w:color w:val="4F81BD" w:themeColor="accent1"/>
                      <w:sz w:val="24"/>
                    </w:rPr>
                    <w:t>Objective</w:t>
                  </w:r>
                  <w:r w:rsidR="00D33D62" w:rsidRPr="00D33D62">
                    <w:rPr>
                      <w:rFonts w:ascii="Arial" w:eastAsia="Times New Roman" w:hAnsi="Arial" w:cs="Arial"/>
                      <w:b/>
                      <w:bCs/>
                      <w:color w:val="D43A35"/>
                      <w:sz w:val="24"/>
                    </w:rPr>
                    <w:t xml:space="preserve"> </w:t>
                  </w:r>
                  <w:r w:rsidR="00D33D62">
                    <w:rPr>
                      <w:rFonts w:ascii="Arial" w:eastAsia="Times New Roman" w:hAnsi="Arial" w:cs="Arial"/>
                      <w:noProof/>
                      <w:color w:val="525252"/>
                      <w:sz w:val="17"/>
                      <w:szCs w:val="17"/>
                    </w:rPr>
                    <w:drawing>
                      <wp:inline distT="0" distB="0" distL="0" distR="0" wp14:anchorId="53564526" wp14:editId="53564527">
                        <wp:extent cx="952500" cy="95250"/>
                        <wp:effectExtent l="19050" t="0" r="0" b="0"/>
                        <wp:docPr id="1" name="Picture 1" descr="http://www.resumeimproved.com/templates/18/headim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resumeimproved.com/templates/18/headim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B9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BE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BB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hideMark/>
                </w:tcPr>
                <w:p w14:paraId="535644BC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BD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C2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BF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5644C0" w14:textId="77777777" w:rsidR="00D33D62" w:rsidRPr="00D33D62" w:rsidRDefault="00D33D62" w:rsidP="00C47CD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</w:rPr>
                    <w:t xml:space="preserve">I </w:t>
                  </w:r>
                  <w:r w:rsidR="00C47CD3">
                    <w:rPr>
                      <w:rFonts w:ascii="Arial" w:eastAsia="Times New Roman" w:hAnsi="Arial" w:cs="Arial"/>
                      <w:color w:val="525252"/>
                      <w:sz w:val="17"/>
                    </w:rPr>
                    <w:t xml:space="preserve">seek to contribute my professional skills and experience, gained from maintaining; troubleshooting; and repairing complex electronic equipment, to an already proven </w:t>
                  </w:r>
                  <w:r w:rsidR="007D4895">
                    <w:rPr>
                      <w:rFonts w:ascii="Arial" w:eastAsia="Times New Roman" w:hAnsi="Arial" w:cs="Arial"/>
                      <w:color w:val="525252"/>
                      <w:sz w:val="17"/>
                    </w:rPr>
                    <w:t xml:space="preserve">and successful </w:t>
                  </w:r>
                  <w:r w:rsidR="00C47CD3">
                    <w:rPr>
                      <w:rFonts w:ascii="Arial" w:eastAsia="Times New Roman" w:hAnsi="Arial" w:cs="Arial"/>
                      <w:color w:val="525252"/>
                      <w:sz w:val="17"/>
                    </w:rPr>
                    <w:t>work force.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C1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C6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C3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4C4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C5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CA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C7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4C8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A02C57">
                    <w:rPr>
                      <w:rFonts w:ascii="Arial" w:eastAsia="Times New Roman" w:hAnsi="Arial" w:cs="Arial"/>
                      <w:b/>
                      <w:bCs/>
                      <w:color w:val="4F81BD" w:themeColor="accent1"/>
                      <w:sz w:val="24"/>
                    </w:rPr>
                    <w:t>Education</w:t>
                  </w:r>
                  <w:r w:rsidRPr="00D33D62">
                    <w:rPr>
                      <w:rFonts w:ascii="Arial" w:eastAsia="Times New Roman" w:hAnsi="Arial" w:cs="Arial"/>
                      <w:b/>
                      <w:bCs/>
                      <w:color w:val="D43A35"/>
                      <w:sz w:val="24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noProof/>
                      <w:color w:val="525252"/>
                      <w:sz w:val="17"/>
                      <w:szCs w:val="17"/>
                    </w:rPr>
                    <w:drawing>
                      <wp:inline distT="0" distB="0" distL="0" distR="0" wp14:anchorId="53564528" wp14:editId="53564529">
                        <wp:extent cx="952500" cy="95250"/>
                        <wp:effectExtent l="19050" t="0" r="0" b="0"/>
                        <wp:docPr id="2" name="Picture 2" descr="http://www.resumeimproved.com/templates/18/headim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resumeimproved.com/templates/18/headim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C9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CE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CB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hideMark/>
                </w:tcPr>
                <w:p w14:paraId="535644CC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CD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D2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CF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4D0" w14:textId="77777777" w:rsidR="00D33D62" w:rsidRPr="00C47CD3" w:rsidRDefault="00C47CD3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C0C0C"/>
                      <w:sz w:val="21"/>
                    </w:rPr>
                  </w:pPr>
                  <w:r w:rsidRPr="009213A5">
                    <w:rPr>
                      <w:rFonts w:ascii="Arial" w:eastAsia="Times New Roman" w:hAnsi="Arial" w:cs="Arial"/>
                      <w:b/>
                      <w:color w:val="0C0C0C"/>
                      <w:sz w:val="21"/>
                    </w:rPr>
                    <w:t>ITT Technical Institute</w:t>
                  </w:r>
                  <w:r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 xml:space="preserve"> – Computer and Electronics</w:t>
                  </w:r>
                  <w:r w:rsidR="009213A5"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 xml:space="preserve"> Engineering Technology, Arlington, TX </w:t>
                  </w:r>
                  <w:r w:rsidR="009E1EC6"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>(2010 – 2012</w:t>
                  </w:r>
                  <w:r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>)</w:t>
                  </w:r>
                  <w:r w:rsidR="00D33D62" w:rsidRPr="00D33D62"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 xml:space="preserve"> 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D1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D6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D3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4D4" w14:textId="77777777" w:rsidR="009213A5" w:rsidRPr="009213A5" w:rsidRDefault="009213A5" w:rsidP="009213A5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AAS degree </w:t>
                  </w:r>
                  <w:r w:rsidR="00EB1FB7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in Computer and Electronics Engineering Technology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D5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</w:p>
              </w:tc>
            </w:tr>
            <w:tr w:rsidR="00D33D62" w:rsidRPr="00D33D62" w14:paraId="535644DA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D7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4D8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D9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DF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DB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4DC" w14:textId="77777777" w:rsidR="009213A5" w:rsidRPr="009213A5" w:rsidRDefault="009213A5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C0C0C"/>
                      <w:sz w:val="21"/>
                    </w:rPr>
                  </w:pPr>
                  <w:r w:rsidRPr="009213A5">
                    <w:rPr>
                      <w:rFonts w:ascii="Arial" w:eastAsia="Times New Roman" w:hAnsi="Arial" w:cs="Arial"/>
                      <w:b/>
                      <w:color w:val="0C0C0C"/>
                      <w:sz w:val="21"/>
                    </w:rPr>
                    <w:t>Naval Training Center</w:t>
                  </w:r>
                  <w:r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>, Great Lakes, IL</w:t>
                  </w:r>
                </w:p>
                <w:p w14:paraId="535644DD" w14:textId="77777777" w:rsidR="009213A5" w:rsidRPr="009213A5" w:rsidRDefault="009213A5" w:rsidP="009213A5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Learned electronic theories and laws of DC, AC, analog and digital electronics. Learned fundamentals of Radar</w:t>
                  </w:r>
                  <w:r w:rsidR="00A02C57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, communications and maintained grade averages of above 90%.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DE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E3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E0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4E1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E2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E7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E4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4E5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A02C57">
                    <w:rPr>
                      <w:rFonts w:ascii="Arial" w:eastAsia="Times New Roman" w:hAnsi="Arial" w:cs="Arial"/>
                      <w:b/>
                      <w:bCs/>
                      <w:color w:val="4F81BD" w:themeColor="accent1"/>
                      <w:sz w:val="24"/>
                    </w:rPr>
                    <w:t>Work Experience</w:t>
                  </w:r>
                  <w:r w:rsidRPr="00D33D62">
                    <w:rPr>
                      <w:rFonts w:ascii="Arial" w:eastAsia="Times New Roman" w:hAnsi="Arial" w:cs="Arial"/>
                      <w:b/>
                      <w:bCs/>
                      <w:color w:val="D43A35"/>
                      <w:sz w:val="24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noProof/>
                      <w:color w:val="525252"/>
                      <w:sz w:val="17"/>
                      <w:szCs w:val="17"/>
                    </w:rPr>
                    <w:drawing>
                      <wp:inline distT="0" distB="0" distL="0" distR="0" wp14:anchorId="5356452A" wp14:editId="5356452B">
                        <wp:extent cx="952500" cy="95250"/>
                        <wp:effectExtent l="19050" t="0" r="0" b="0"/>
                        <wp:docPr id="3" name="Picture 3" descr="http://www.resumeimproved.com/templates/18/headim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resumeimproved.com/templates/18/headim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E6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EB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E8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hideMark/>
                </w:tcPr>
                <w:p w14:paraId="535644E9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EA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EF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EC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4ED" w14:textId="77777777" w:rsidR="00881BB9" w:rsidRPr="00881BB9" w:rsidRDefault="0004466C" w:rsidP="0004466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C0C0C"/>
                      <w:sz w:val="21"/>
                    </w:rPr>
                  </w:pPr>
                  <w:r w:rsidRPr="00881BB9">
                    <w:rPr>
                      <w:rFonts w:ascii="Arial" w:eastAsia="Times New Roman" w:hAnsi="Arial" w:cs="Arial"/>
                      <w:b/>
                      <w:color w:val="0C0C0C"/>
                      <w:sz w:val="21"/>
                    </w:rPr>
                    <w:t>Varian Medical Systems – Field Service Engineer</w:t>
                  </w:r>
                  <w:r w:rsidR="009E1EC6"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 xml:space="preserve"> (Jan 2007-</w:t>
                  </w:r>
                  <w:r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>Nov 2008</w:t>
                  </w:r>
                  <w:r w:rsidR="009E1EC6"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 xml:space="preserve"> – Sept 2012-Present</w:t>
                  </w:r>
                  <w:r w:rsidR="00D33D62" w:rsidRPr="00D33D62"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 xml:space="preserve">) 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EE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4F8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F0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5644F1" w14:textId="77777777" w:rsidR="00F94EBE" w:rsidRDefault="00F94EBE" w:rsidP="0004466C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Certified by Varian to service C-series </w:t>
                  </w:r>
                  <w:r w:rsidR="000C0720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Clinac</w:t>
                  </w: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, Truebeam, OBI, PV (R-arm and E-arm) and all corresponding components.</w:t>
                  </w:r>
                </w:p>
                <w:p w14:paraId="535644F2" w14:textId="77777777" w:rsidR="009E1EC6" w:rsidRDefault="009E1EC6" w:rsidP="0004466C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Primary Service Engineer, overseeing 7 Varian linac</w:t>
                  </w:r>
                  <w:r w:rsidR="00BD2DAE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s, including 4- Varian </w:t>
                  </w:r>
                  <w:r w:rsidR="000C0720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TrueBeam</w:t>
                  </w:r>
                  <w:r w:rsidR="00BD2DAE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; 1- Trilogy; 1- iX with OBI;</w:t>
                  </w: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</w:t>
                  </w:r>
                  <w:r w:rsidR="00BD2DAE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and 1- EX with R-arm PV</w:t>
                  </w:r>
                </w:p>
                <w:p w14:paraId="535644F3" w14:textId="77777777" w:rsidR="00D33D62" w:rsidRDefault="00F94EBE" w:rsidP="0004466C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Perform</w:t>
                  </w:r>
                  <w:r w:rsidR="00BD2DAE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periodic</w:t>
                  </w:r>
                  <w:r w:rsidR="0004466C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maintenance for all </w:t>
                  </w:r>
                  <w:r w:rsidR="00BD2DAE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equipment in my area of coverage (130mi radius)</w:t>
                  </w: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, proactively addressing issues before they become problems</w:t>
                  </w:r>
                </w:p>
                <w:p w14:paraId="535644F4" w14:textId="77777777" w:rsidR="00E66884" w:rsidRDefault="00F94EBE" w:rsidP="0004466C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Answer</w:t>
                  </w:r>
                  <w:r w:rsidR="0004466C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trouble cal</w:t>
                  </w: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ls in a timely manner helping</w:t>
                  </w:r>
                  <w:r w:rsidR="0004466C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to minimize </w:t>
                  </w:r>
                  <w:r w:rsidR="00E66884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machine down-time, allowing treatment sites to have minimal treatment schedule interruption.</w:t>
                  </w:r>
                </w:p>
                <w:p w14:paraId="535644F5" w14:textId="77777777" w:rsidR="00E66884" w:rsidRDefault="00F94EBE" w:rsidP="0004466C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Perform</w:t>
                  </w:r>
                  <w:r w:rsidR="00E66884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various equipment upgrades, deli</w:t>
                  </w:r>
                  <w:r w:rsidR="00BD2DAE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ve</w:t>
                  </w: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ring more</w:t>
                  </w:r>
                  <w:r w:rsidR="00E66884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technology developments to satisfied customers</w:t>
                  </w:r>
                </w:p>
                <w:p w14:paraId="535644F6" w14:textId="77777777" w:rsidR="0004466C" w:rsidRPr="0004466C" w:rsidRDefault="00F94EBE" w:rsidP="0004466C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Maintain</w:t>
                  </w:r>
                  <w:r w:rsidR="00E66884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superior customer relations to ensure customer satisfaction with service contracts, and thus contributing to the renewal of several service contracts 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F7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500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4F9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4FA" w14:textId="77777777" w:rsidR="00881BB9" w:rsidRDefault="00881BB9" w:rsidP="00881BB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C0C0C"/>
                      <w:sz w:val="21"/>
                    </w:rPr>
                  </w:pPr>
                  <w:r w:rsidRPr="00881BB9">
                    <w:rPr>
                      <w:rFonts w:ascii="Arial" w:eastAsia="Times New Roman" w:hAnsi="Arial" w:cs="Arial"/>
                      <w:b/>
                      <w:color w:val="0C0C0C"/>
                      <w:sz w:val="21"/>
                    </w:rPr>
                    <w:t xml:space="preserve">ATC Logistics &amp; Electronics, Fort Worth, TX – Technician Tier-3 </w:t>
                  </w:r>
                  <w:r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>(Aug 2006 – Oct 2006</w:t>
                  </w:r>
                  <w:r w:rsidR="00D33D62" w:rsidRPr="00D33D62"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 xml:space="preserve">) </w:t>
                  </w:r>
                </w:p>
                <w:p w14:paraId="535644FB" w14:textId="77777777" w:rsidR="00881BB9" w:rsidRPr="00881BB9" w:rsidRDefault="00881BB9" w:rsidP="00881BB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C0C0C"/>
                      <w:sz w:val="21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Diagnosed and repaired various consumer-grade GPS navigation equipment. Communicated with superiors and subordinates to refine </w:t>
                  </w:r>
                  <w:r w:rsidR="009F2981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        </w:t>
                  </w: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departmental objectives and goals.</w:t>
                  </w:r>
                </w:p>
                <w:p w14:paraId="535644FC" w14:textId="77777777" w:rsidR="00881BB9" w:rsidRDefault="009F2981" w:rsidP="00881BB9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Supervised and led a team of technicians towards the goal of repairing and refurbishing a 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30,000 unit</w:t>
                  </w:r>
                  <w:proofErr w:type="gramEnd"/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backlog of Magellan GPS navigation devices</w:t>
                  </w:r>
                </w:p>
                <w:p w14:paraId="535644FD" w14:textId="77777777" w:rsidR="009F2981" w:rsidRDefault="009F2981" w:rsidP="00881BB9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Conducted component-level troubleshooting and repair of full model line of Magellan GPS devices without schematic diagram references.</w:t>
                  </w:r>
                </w:p>
                <w:p w14:paraId="535644FE" w14:textId="77777777" w:rsidR="009F2981" w:rsidRPr="00881BB9" w:rsidRDefault="009F2981" w:rsidP="00881BB9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Assisted in the creation of a test-point troubleshooting procedure with diagrams, to offset the lack of schematic diagram reference.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4FF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504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501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502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503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50E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505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506" w14:textId="77777777" w:rsidR="00D33D62" w:rsidRDefault="009F2981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C0C0C"/>
                      <w:sz w:val="21"/>
                    </w:rPr>
                  </w:pPr>
                  <w:r w:rsidRPr="009F2981">
                    <w:rPr>
                      <w:rFonts w:ascii="Arial" w:eastAsia="Times New Roman" w:hAnsi="Arial" w:cs="Arial"/>
                      <w:b/>
                      <w:color w:val="0C0C0C"/>
                      <w:sz w:val="21"/>
                    </w:rPr>
                    <w:t>U.S. Navy – Electronics Technician, Norfolk, VA</w:t>
                  </w:r>
                  <w:r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 xml:space="preserve"> (Feb 2000 – Feb 2006</w:t>
                  </w:r>
                  <w:r w:rsidR="00D33D62" w:rsidRPr="00D33D62">
                    <w:rPr>
                      <w:rFonts w:ascii="Arial" w:eastAsia="Times New Roman" w:hAnsi="Arial" w:cs="Arial"/>
                      <w:color w:val="0C0C0C"/>
                      <w:sz w:val="21"/>
                    </w:rPr>
                    <w:t>)</w:t>
                  </w:r>
                </w:p>
                <w:p w14:paraId="53564507" w14:textId="77777777" w:rsidR="009F2981" w:rsidRDefault="00580CBE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C0C0C"/>
                      <w:sz w:val="17"/>
                      <w:szCs w:val="17"/>
                    </w:rPr>
                  </w:pPr>
                  <w:r w:rsidRPr="00580CBE">
                    <w:rPr>
                      <w:rFonts w:ascii="Arial" w:eastAsia="Times New Roman" w:hAnsi="Arial" w:cs="Arial"/>
                      <w:color w:val="0C0C0C"/>
                      <w:sz w:val="17"/>
                      <w:szCs w:val="17"/>
                    </w:rPr>
                    <w:t>Maintained, troubleshot, and repaired high-power RF communication systems, Radar systems, and cryptographic voice and data systems. Supervised 14 subordinates as Work-center Supervisor.</w:t>
                  </w:r>
                </w:p>
                <w:p w14:paraId="53564508" w14:textId="294A38AF" w:rsidR="00580CBE" w:rsidRDefault="00580CBE" w:rsidP="00580CB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Completed 5-year equipment validation cycle in a </w:t>
                  </w:r>
                  <w:r w:rsidR="00F06AAF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one-year</w:t>
                  </w: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time frame, verifying that all ship-board Radar and communication systems were up to date with current system specifications.</w:t>
                  </w:r>
                </w:p>
                <w:p w14:paraId="53564509" w14:textId="77777777" w:rsidR="00580CBE" w:rsidRDefault="00580CBE" w:rsidP="00580CB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Spliced 1-foot section of fiber-optic cabling to restore airfield communications and Radar feed to the air terminal. All repairs were done in-field, in harsh conditions.</w:t>
                  </w:r>
                </w:p>
                <w:p w14:paraId="5356450A" w14:textId="77777777" w:rsidR="00580CBE" w:rsidRDefault="00580CBE" w:rsidP="00580CB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Assisted in complete overhaul and rebuild of shore-based TACAN system</w:t>
                  </w:r>
                </w:p>
                <w:p w14:paraId="5356450B" w14:textId="77777777" w:rsidR="00580CBE" w:rsidRDefault="00272E11" w:rsidP="00580CB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Trained</w:t>
                  </w:r>
                  <w:r w:rsidR="00580CBE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a civilian</w:t>
                  </w: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company’s</w:t>
                  </w:r>
                  <w:r w:rsidR="00580CBE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technician </w:t>
                  </w: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force on all base</w:t>
                  </w:r>
                  <w:r w:rsidR="00580CBE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 xml:space="preserve"> communications and Radar systems during the decommissioning of Naval Station Roosevelt Roads, P</w:t>
                  </w: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R</w:t>
                  </w:r>
                </w:p>
                <w:p w14:paraId="5356450C" w14:textId="77777777" w:rsidR="00272E11" w:rsidRPr="00580CBE" w:rsidRDefault="00272E11" w:rsidP="00580CB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Obtained DOD secret clearance</w:t>
                  </w:r>
                  <w:bookmarkStart w:id="6" w:name="_GoBack"/>
                  <w:bookmarkEnd w:id="6"/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50D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512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50F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510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511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516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513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514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02" w:type="pct"/>
                  <w:vAlign w:val="center"/>
                  <w:hideMark/>
                </w:tcPr>
                <w:p w14:paraId="53564515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51A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517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vAlign w:val="center"/>
                  <w:hideMark/>
                </w:tcPr>
                <w:p w14:paraId="53564518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272E11">
                    <w:rPr>
                      <w:rFonts w:ascii="Arial" w:eastAsia="Times New Roman" w:hAnsi="Arial" w:cs="Arial"/>
                      <w:b/>
                      <w:bCs/>
                      <w:color w:val="4F81BD" w:themeColor="accent1"/>
                      <w:sz w:val="24"/>
                    </w:rPr>
                    <w:t>Additional Skills</w:t>
                  </w:r>
                  <w:r w:rsidRPr="00D33D62">
                    <w:rPr>
                      <w:rFonts w:ascii="Arial" w:eastAsia="Times New Roman" w:hAnsi="Arial" w:cs="Arial"/>
                      <w:b/>
                      <w:bCs/>
                      <w:color w:val="D43A35"/>
                      <w:sz w:val="24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noProof/>
                      <w:color w:val="525252"/>
                      <w:sz w:val="17"/>
                      <w:szCs w:val="17"/>
                    </w:rPr>
                    <w:drawing>
                      <wp:inline distT="0" distB="0" distL="0" distR="0" wp14:anchorId="5356452C" wp14:editId="5356452D">
                        <wp:extent cx="952500" cy="95250"/>
                        <wp:effectExtent l="19050" t="0" r="0" b="0"/>
                        <wp:docPr id="4" name="Picture 4" descr="http://www.resumeimproved.com/templates/18/headim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resumeimproved.com/templates/18/headim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3564519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51E" w14:textId="77777777" w:rsidTr="00EB1FB7">
              <w:trPr>
                <w:tblCellSpacing w:w="0" w:type="dxa"/>
              </w:trPr>
              <w:tc>
                <w:tcPr>
                  <w:tcW w:w="102" w:type="pct"/>
                  <w:vAlign w:val="center"/>
                </w:tcPr>
                <w:p w14:paraId="5356451B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</w:p>
              </w:tc>
              <w:tc>
                <w:tcPr>
                  <w:tcW w:w="4796" w:type="pct"/>
                  <w:vAlign w:val="center"/>
                </w:tcPr>
                <w:p w14:paraId="5356451C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356451D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  <w:tr w:rsidR="00D33D62" w:rsidRPr="00D33D62" w14:paraId="53564522" w14:textId="77777777" w:rsidTr="00BC1E5E">
              <w:trPr>
                <w:tblCellSpacing w:w="0" w:type="dxa"/>
              </w:trPr>
              <w:tc>
                <w:tcPr>
                  <w:tcW w:w="102" w:type="pct"/>
                  <w:vAlign w:val="center"/>
                  <w:hideMark/>
                </w:tcPr>
                <w:p w14:paraId="5356451F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796" w:type="pct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564520" w14:textId="77777777" w:rsidR="00D33D62" w:rsidRPr="00272E11" w:rsidRDefault="00272E11" w:rsidP="00EB1FB7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color w:val="525252"/>
                      <w:sz w:val="17"/>
                    </w:rPr>
                    <w:t xml:space="preserve">Proficient in Microsoft Office suite of applications. Excellent professional communication skills, both written and verbal, with a keen sense of customer service relations. </w:t>
                  </w:r>
                  <w:r w:rsidRPr="00272E11">
                    <w:rPr>
                      <w:rFonts w:ascii="Arial" w:eastAsia="Times New Roman" w:hAnsi="Arial" w:cs="Arial"/>
                      <w:b/>
                      <w:color w:val="525252"/>
                      <w:sz w:val="17"/>
                    </w:rPr>
                    <w:t>Easily trainable</w:t>
                  </w:r>
                  <w:r>
                    <w:rPr>
                      <w:rFonts w:ascii="Arial" w:eastAsia="Times New Roman" w:hAnsi="Arial" w:cs="Arial"/>
                      <w:color w:val="525252"/>
                      <w:sz w:val="17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3564521" w14:textId="77777777" w:rsidR="00D33D62" w:rsidRPr="00D33D62" w:rsidRDefault="00D33D62" w:rsidP="00D33D6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</w:pPr>
                  <w:r w:rsidRPr="00D33D62">
                    <w:rPr>
                      <w:rFonts w:ascii="Arial" w:eastAsia="Times New Roman" w:hAnsi="Arial" w:cs="Arial"/>
                      <w:color w:val="525252"/>
                      <w:sz w:val="17"/>
                      <w:szCs w:val="17"/>
                    </w:rPr>
                    <w:t> </w:t>
                  </w:r>
                </w:p>
              </w:tc>
            </w:tr>
          </w:tbl>
          <w:p w14:paraId="53564523" w14:textId="77777777" w:rsidR="00D33D62" w:rsidRPr="00D33D62" w:rsidRDefault="00D33D62" w:rsidP="00D33D62">
            <w:pPr>
              <w:spacing w:after="0" w:line="240" w:lineRule="auto"/>
              <w:rPr>
                <w:rFonts w:ascii="Arial" w:eastAsia="Times New Roman" w:hAnsi="Arial" w:cs="Arial"/>
                <w:color w:val="525252"/>
                <w:sz w:val="17"/>
                <w:szCs w:val="17"/>
              </w:rPr>
            </w:pPr>
          </w:p>
        </w:tc>
      </w:tr>
    </w:tbl>
    <w:p w14:paraId="53564525" w14:textId="77777777" w:rsidR="00CB57EA" w:rsidRDefault="00F06AAF" w:rsidP="007D4895"/>
    <w:sectPr w:rsidR="00CB57EA" w:rsidSect="00F27519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44201"/>
    <w:multiLevelType w:val="hybridMultilevel"/>
    <w:tmpl w:val="BA5CE43C"/>
    <w:lvl w:ilvl="0" w:tplc="3F52997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67202"/>
    <w:multiLevelType w:val="hybridMultilevel"/>
    <w:tmpl w:val="469676D4"/>
    <w:lvl w:ilvl="0" w:tplc="B934A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74130"/>
    <w:multiLevelType w:val="hybridMultilevel"/>
    <w:tmpl w:val="AC2ECAC2"/>
    <w:lvl w:ilvl="0" w:tplc="0C0462D2">
      <w:numFmt w:val="bullet"/>
      <w:lvlText w:val="-"/>
      <w:lvlJc w:val="left"/>
      <w:pPr>
        <w:ind w:left="39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E24"/>
    <w:rsid w:val="0004466C"/>
    <w:rsid w:val="000C0720"/>
    <w:rsid w:val="001B2E15"/>
    <w:rsid w:val="00272E11"/>
    <w:rsid w:val="00460295"/>
    <w:rsid w:val="004E4799"/>
    <w:rsid w:val="0054551D"/>
    <w:rsid w:val="00580CBE"/>
    <w:rsid w:val="006F129B"/>
    <w:rsid w:val="0071097B"/>
    <w:rsid w:val="007577E9"/>
    <w:rsid w:val="007D4895"/>
    <w:rsid w:val="00816FF4"/>
    <w:rsid w:val="00881BB9"/>
    <w:rsid w:val="00904267"/>
    <w:rsid w:val="009213A5"/>
    <w:rsid w:val="009E1EC6"/>
    <w:rsid w:val="009F2981"/>
    <w:rsid w:val="009F38D2"/>
    <w:rsid w:val="00A02C57"/>
    <w:rsid w:val="00BC1E5E"/>
    <w:rsid w:val="00BD2DAE"/>
    <w:rsid w:val="00C47CD3"/>
    <w:rsid w:val="00C7631A"/>
    <w:rsid w:val="00D33D62"/>
    <w:rsid w:val="00D53731"/>
    <w:rsid w:val="00DA4D1C"/>
    <w:rsid w:val="00E01F81"/>
    <w:rsid w:val="00E66884"/>
    <w:rsid w:val="00EB1FB7"/>
    <w:rsid w:val="00F06AAF"/>
    <w:rsid w:val="00F21E24"/>
    <w:rsid w:val="00F27519"/>
    <w:rsid w:val="00F9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644A3"/>
  <w15:docId w15:val="{BA63C15F-71AD-4DEB-BD5F-DC197D954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me2">
    <w:name w:val="name2"/>
    <w:basedOn w:val="DefaultParagraphFont"/>
    <w:rsid w:val="00D33D62"/>
    <w:rPr>
      <w:rFonts w:ascii="Arial" w:hAnsi="Arial" w:cs="Arial" w:hint="default"/>
      <w:b/>
      <w:bCs/>
      <w:color w:val="D9443F"/>
      <w:sz w:val="39"/>
      <w:szCs w:val="39"/>
    </w:rPr>
  </w:style>
  <w:style w:type="character" w:customStyle="1" w:styleId="address1">
    <w:name w:val="address1"/>
    <w:basedOn w:val="DefaultParagraphFont"/>
    <w:rsid w:val="00D33D62"/>
    <w:rPr>
      <w:rFonts w:ascii="Arial" w:hAnsi="Arial" w:cs="Arial" w:hint="default"/>
      <w:b/>
      <w:bCs/>
      <w:color w:val="363636"/>
      <w:sz w:val="18"/>
      <w:szCs w:val="18"/>
    </w:rPr>
  </w:style>
  <w:style w:type="character" w:customStyle="1" w:styleId="head1">
    <w:name w:val="head1"/>
    <w:basedOn w:val="DefaultParagraphFont"/>
    <w:rsid w:val="00D33D62"/>
    <w:rPr>
      <w:rFonts w:ascii="Arial" w:hAnsi="Arial" w:cs="Arial" w:hint="default"/>
      <w:b/>
      <w:bCs/>
      <w:color w:val="D43A35"/>
      <w:sz w:val="24"/>
      <w:szCs w:val="24"/>
    </w:rPr>
  </w:style>
  <w:style w:type="paragraph" w:styleId="NormalWeb">
    <w:name w:val="Normal (Web)"/>
    <w:basedOn w:val="Normal"/>
    <w:uiPriority w:val="99"/>
    <w:unhideWhenUsed/>
    <w:rsid w:val="00D3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ents1">
    <w:name w:val="contents1"/>
    <w:basedOn w:val="DefaultParagraphFont"/>
    <w:rsid w:val="00D33D62"/>
    <w:rPr>
      <w:rFonts w:ascii="Arial" w:hAnsi="Arial" w:cs="Arial" w:hint="default"/>
      <w:color w:val="525252"/>
      <w:sz w:val="17"/>
      <w:szCs w:val="17"/>
    </w:rPr>
  </w:style>
  <w:style w:type="character" w:customStyle="1" w:styleId="contenthead1">
    <w:name w:val="contenthead1"/>
    <w:basedOn w:val="DefaultParagraphFont"/>
    <w:rsid w:val="00D33D62"/>
    <w:rPr>
      <w:rFonts w:ascii="Arial" w:hAnsi="Arial" w:cs="Arial" w:hint="default"/>
      <w:color w:val="0C0C0C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D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13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2D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TP03000519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F350C-518F-4827-8EE0-63239DB8AE6F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47D70F63-6DF9-4CFC-AA17-84E0ADAAE2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B7CE17-10D4-4BE0-8FF2-AFA2E3611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2A781E-4B63-428B-9D95-801ED85C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TP030005195.dotx</Template>
  <TotalTime>2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Varian Medical Systems Int.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Scott Reph</cp:lastModifiedBy>
  <cp:revision>4</cp:revision>
  <dcterms:created xsi:type="dcterms:W3CDTF">2015-10-12T14:38:00Z</dcterms:created>
  <dcterms:modified xsi:type="dcterms:W3CDTF">2016-03-30T22:03:00Z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TC300051959990</vt:lpwstr>
  </property>
  <property fmtid="{D5CDD505-2E9C-101B-9397-08002B2CF9AE}" pid="3" name="_NewReviewCycle">
    <vt:lpwstr/>
  </property>
  <property fmtid="{D5CDD505-2E9C-101B-9397-08002B2CF9AE}" pid="4" name="_EmailSubject">
    <vt:lpwstr>Resume attached...</vt:lpwstr>
  </property>
  <property fmtid="{D5CDD505-2E9C-101B-9397-08002B2CF9AE}" pid="5" name="_AuthorEmail">
    <vt:lpwstr>scott@missionsearchusa.com</vt:lpwstr>
  </property>
  <property fmtid="{D5CDD505-2E9C-101B-9397-08002B2CF9AE}" pid="6" name="_AuthorEmailDisplayName">
    <vt:lpwstr>Scott Reph</vt:lpwstr>
  </property>
  <property fmtid="{D5CDD505-2E9C-101B-9397-08002B2CF9AE}" pid="7" name="_ReviewingToolsShownOnce">
    <vt:lpwstr/>
  </property>
</Properties>
</file>