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16ACD" w14:textId="77777777" w:rsidR="00AC3FD7" w:rsidRPr="007307F5" w:rsidRDefault="008745F9" w:rsidP="0000686F">
      <w:pPr>
        <w:pStyle w:val="PlainText"/>
        <w:jc w:val="center"/>
        <w:rPr>
          <w:rFonts w:asciiTheme="minorHAnsi" w:hAnsiTheme="minorHAnsi"/>
          <w:sz w:val="32"/>
          <w:szCs w:val="32"/>
        </w:rPr>
      </w:pPr>
      <w:r w:rsidRPr="007307F5">
        <w:rPr>
          <w:rStyle w:val="IntenseReference1"/>
          <w:rFonts w:asciiTheme="minorHAnsi" w:hAnsiTheme="minorHAnsi"/>
          <w:spacing w:val="40"/>
          <w:sz w:val="32"/>
          <w:szCs w:val="32"/>
          <w:u w:val="none"/>
        </w:rPr>
        <w:t>Chad M. DeGraaff</w:t>
      </w:r>
    </w:p>
    <w:p w14:paraId="09DB07A7" w14:textId="77777777" w:rsidR="0000686F" w:rsidRPr="00060C50" w:rsidRDefault="008745F9" w:rsidP="0000686F">
      <w:pPr>
        <w:tabs>
          <w:tab w:val="right" w:pos="10080"/>
        </w:tabs>
        <w:spacing w:after="0"/>
        <w:jc w:val="left"/>
        <w:rPr>
          <w:rFonts w:asciiTheme="minorHAnsi" w:hAnsiTheme="minorHAnsi"/>
        </w:rPr>
      </w:pPr>
      <w:r w:rsidRPr="00060C50">
        <w:rPr>
          <w:rFonts w:asciiTheme="minorHAnsi" w:hAnsiTheme="minorHAnsi"/>
        </w:rPr>
        <w:t>Downingtown, PA 19335</w:t>
      </w:r>
      <w:r w:rsidRPr="00060C50">
        <w:rPr>
          <w:rFonts w:asciiTheme="minorHAnsi" w:hAnsiTheme="minorHAnsi"/>
        </w:rPr>
        <w:tab/>
        <w:t>(484) 983-9567</w:t>
      </w:r>
    </w:p>
    <w:p w14:paraId="32C14897" w14:textId="77777777" w:rsidR="0000686F" w:rsidRPr="007307F5" w:rsidRDefault="00A6758B" w:rsidP="0000686F">
      <w:pPr>
        <w:tabs>
          <w:tab w:val="right" w:pos="10080"/>
        </w:tabs>
        <w:spacing w:after="0" w:line="240" w:lineRule="auto"/>
        <w:jc w:val="left"/>
        <w:rPr>
          <w:rFonts w:asciiTheme="minorHAnsi" w:hAnsiTheme="minorHAnsi"/>
          <w:color w:val="FF0000"/>
        </w:rPr>
      </w:pPr>
      <w:r w:rsidRPr="00A6758B">
        <w:t>https://www.linkedin.com/in/chaddegraaff</w:t>
      </w:r>
      <w:r w:rsidR="008745F9" w:rsidRPr="007307F5">
        <w:rPr>
          <w:rFonts w:asciiTheme="minorHAnsi" w:hAnsiTheme="minorHAnsi"/>
        </w:rPr>
        <w:tab/>
      </w:r>
      <w:r w:rsidR="00B627AD" w:rsidRPr="007307F5">
        <w:rPr>
          <w:rFonts w:asciiTheme="minorHAnsi" w:hAnsiTheme="minorHAnsi"/>
        </w:rPr>
        <w:t>chad.degraaff@gmail</w:t>
      </w:r>
      <w:r w:rsidR="008745F9" w:rsidRPr="007307F5">
        <w:rPr>
          <w:rFonts w:asciiTheme="minorHAnsi" w:hAnsiTheme="minorHAnsi"/>
        </w:rPr>
        <w:t>.com</w:t>
      </w:r>
    </w:p>
    <w:p w14:paraId="3C0AA82A" w14:textId="77777777" w:rsidR="0000686F" w:rsidRPr="007307F5" w:rsidRDefault="0000686F" w:rsidP="0000686F">
      <w:pPr>
        <w:pBdr>
          <w:bottom w:val="single" w:sz="18" w:space="0" w:color="7F7F7F"/>
        </w:pBdr>
        <w:spacing w:after="0" w:line="120" w:lineRule="auto"/>
        <w:rPr>
          <w:rFonts w:asciiTheme="minorHAnsi" w:hAnsiTheme="minorHAnsi"/>
          <w:color w:val="FF0000"/>
          <w:sz w:val="10"/>
          <w:szCs w:val="10"/>
        </w:rPr>
      </w:pPr>
    </w:p>
    <w:p w14:paraId="7FE22EE4" w14:textId="77777777" w:rsidR="00CD71C9" w:rsidRPr="007307F5" w:rsidRDefault="008745F9" w:rsidP="00C36814">
      <w:pPr>
        <w:pStyle w:val="Heading2"/>
        <w:spacing w:before="120" w:after="120" w:line="240" w:lineRule="auto"/>
        <w:jc w:val="center"/>
        <w:rPr>
          <w:rFonts w:asciiTheme="minorHAnsi" w:hAnsiTheme="minorHAnsi"/>
          <w:b/>
          <w:bCs/>
          <w:caps/>
          <w:spacing w:val="0"/>
          <w:sz w:val="26"/>
          <w:szCs w:val="26"/>
          <w:lang w:bidi="en-US"/>
        </w:rPr>
      </w:pPr>
      <w:r w:rsidRPr="007307F5">
        <w:rPr>
          <w:rStyle w:val="IntenseReference1"/>
          <w:rFonts w:asciiTheme="minorHAnsi" w:hAnsiTheme="minorHAnsi"/>
          <w:caps/>
          <w:spacing w:val="0"/>
          <w:sz w:val="26"/>
          <w:szCs w:val="26"/>
          <w:u w:val="none"/>
        </w:rPr>
        <w:t>COnsulting / Equipment Sales / Service</w:t>
      </w:r>
    </w:p>
    <w:p w14:paraId="232DE6A7" w14:textId="77777777" w:rsidR="000902BE" w:rsidRPr="009D6D1D" w:rsidRDefault="008745F9" w:rsidP="00CD71C9">
      <w:pPr>
        <w:spacing w:after="0"/>
        <w:rPr>
          <w:rFonts w:asciiTheme="minorHAnsi" w:hAnsiTheme="minorHAnsi" w:cs="Arial"/>
        </w:rPr>
      </w:pPr>
      <w:r w:rsidRPr="007307F5">
        <w:rPr>
          <w:rFonts w:asciiTheme="minorHAnsi" w:hAnsiTheme="minorHAnsi" w:cs="Arial"/>
        </w:rPr>
        <w:t xml:space="preserve">Proven Consultative Solutions Provider who effectively communicates the information that facilitates smoother and more successful business operations, most heavily in the medical equipment field. Recognized for leading </w:t>
      </w:r>
      <w:r w:rsidR="00AF4C3D" w:rsidRPr="007307F5">
        <w:rPr>
          <w:rFonts w:asciiTheme="minorHAnsi" w:hAnsiTheme="minorHAnsi" w:cs="Arial"/>
        </w:rPr>
        <w:t xml:space="preserve">customers </w:t>
      </w:r>
      <w:r w:rsidRPr="007307F5">
        <w:rPr>
          <w:rFonts w:asciiTheme="minorHAnsi" w:hAnsiTheme="minorHAnsi" w:cs="Arial"/>
        </w:rPr>
        <w:t>through complex decisions</w:t>
      </w:r>
      <w:r w:rsidR="00313E8C" w:rsidRPr="007307F5">
        <w:rPr>
          <w:rFonts w:asciiTheme="minorHAnsi" w:hAnsiTheme="minorHAnsi" w:cs="Arial"/>
        </w:rPr>
        <w:t>,</w:t>
      </w:r>
      <w:r w:rsidRPr="007307F5">
        <w:rPr>
          <w:rFonts w:asciiTheme="minorHAnsi" w:hAnsiTheme="minorHAnsi" w:cs="Arial"/>
        </w:rPr>
        <w:t xml:space="preserve"> leveraging deep knowledge of product</w:t>
      </w:r>
      <w:r w:rsidR="00313E8C" w:rsidRPr="007307F5">
        <w:rPr>
          <w:rFonts w:asciiTheme="minorHAnsi" w:hAnsiTheme="minorHAnsi" w:cs="Arial"/>
        </w:rPr>
        <w:t>s and associated medical processes to deliver</w:t>
      </w:r>
      <w:r w:rsidRPr="007307F5">
        <w:rPr>
          <w:rFonts w:asciiTheme="minorHAnsi" w:hAnsiTheme="minorHAnsi" w:cs="Arial"/>
        </w:rPr>
        <w:t xml:space="preserve"> needs assessments</w:t>
      </w:r>
      <w:r w:rsidR="00313E8C" w:rsidRPr="007307F5">
        <w:rPr>
          <w:rFonts w:asciiTheme="minorHAnsi" w:hAnsiTheme="minorHAnsi" w:cs="Arial"/>
        </w:rPr>
        <w:t>,</w:t>
      </w:r>
      <w:r w:rsidRPr="007307F5">
        <w:rPr>
          <w:rFonts w:asciiTheme="minorHAnsi" w:hAnsiTheme="minorHAnsi" w:cs="Arial"/>
        </w:rPr>
        <w:t xml:space="preserve"> clinical education</w:t>
      </w:r>
      <w:r w:rsidR="00313E8C" w:rsidRPr="007307F5">
        <w:rPr>
          <w:rFonts w:asciiTheme="minorHAnsi" w:hAnsiTheme="minorHAnsi" w:cs="Arial"/>
        </w:rPr>
        <w:t>,</w:t>
      </w:r>
      <w:r w:rsidRPr="007307F5">
        <w:rPr>
          <w:rFonts w:asciiTheme="minorHAnsi" w:hAnsiTheme="minorHAnsi" w:cs="Arial"/>
        </w:rPr>
        <w:t xml:space="preserve"> product marketing management</w:t>
      </w:r>
      <w:r w:rsidR="00313E8C" w:rsidRPr="007307F5">
        <w:rPr>
          <w:rFonts w:asciiTheme="minorHAnsi" w:hAnsiTheme="minorHAnsi" w:cs="Arial"/>
        </w:rPr>
        <w:t>,</w:t>
      </w:r>
      <w:r w:rsidRPr="007307F5">
        <w:rPr>
          <w:rFonts w:asciiTheme="minorHAnsi" w:hAnsiTheme="minorHAnsi" w:cs="Arial"/>
        </w:rPr>
        <w:t xml:space="preserve"> </w:t>
      </w:r>
      <w:r w:rsidR="00313E8C" w:rsidRPr="007307F5">
        <w:rPr>
          <w:rFonts w:asciiTheme="minorHAnsi" w:hAnsiTheme="minorHAnsi" w:cs="Arial"/>
        </w:rPr>
        <w:t xml:space="preserve">technical </w:t>
      </w:r>
      <w:r w:rsidRPr="007307F5">
        <w:rPr>
          <w:rFonts w:asciiTheme="minorHAnsi" w:hAnsiTheme="minorHAnsi" w:cs="Arial"/>
        </w:rPr>
        <w:t>sales</w:t>
      </w:r>
      <w:r w:rsidR="00313E8C" w:rsidRPr="007307F5">
        <w:rPr>
          <w:rFonts w:asciiTheme="minorHAnsi" w:hAnsiTheme="minorHAnsi" w:cs="Arial"/>
        </w:rPr>
        <w:t xml:space="preserve"> support, and</w:t>
      </w:r>
      <w:r w:rsidRPr="007307F5">
        <w:rPr>
          <w:rFonts w:asciiTheme="minorHAnsi" w:hAnsiTheme="minorHAnsi" w:cs="Arial"/>
        </w:rPr>
        <w:t xml:space="preserve"> operational efficiencies. Key developer of talent</w:t>
      </w:r>
      <w:r w:rsidR="00313E8C" w:rsidRPr="007307F5">
        <w:rPr>
          <w:rFonts w:asciiTheme="minorHAnsi" w:hAnsiTheme="minorHAnsi" w:cs="Arial"/>
        </w:rPr>
        <w:t xml:space="preserve">, </w:t>
      </w:r>
      <w:r w:rsidRPr="007307F5">
        <w:rPr>
          <w:rFonts w:asciiTheme="minorHAnsi" w:hAnsiTheme="minorHAnsi" w:cs="Arial"/>
        </w:rPr>
        <w:t>consistently</w:t>
      </w:r>
      <w:r w:rsidRPr="008745F9">
        <w:rPr>
          <w:rFonts w:asciiTheme="minorHAnsi" w:hAnsiTheme="minorHAnsi" w:cs="Arial"/>
        </w:rPr>
        <w:t xml:space="preserve"> appl</w:t>
      </w:r>
      <w:r w:rsidR="00313E8C">
        <w:rPr>
          <w:rFonts w:asciiTheme="minorHAnsi" w:hAnsiTheme="minorHAnsi" w:cs="Arial"/>
        </w:rPr>
        <w:t>y</w:t>
      </w:r>
      <w:r w:rsidRPr="008745F9">
        <w:rPr>
          <w:rFonts w:asciiTheme="minorHAnsi" w:hAnsiTheme="minorHAnsi" w:cs="Arial"/>
        </w:rPr>
        <w:t>i</w:t>
      </w:r>
      <w:r w:rsidR="00313E8C">
        <w:rPr>
          <w:rFonts w:asciiTheme="minorHAnsi" w:hAnsiTheme="minorHAnsi" w:cs="Arial"/>
        </w:rPr>
        <w:t>ng</w:t>
      </w:r>
      <w:r w:rsidRPr="008745F9">
        <w:rPr>
          <w:rFonts w:asciiTheme="minorHAnsi" w:hAnsiTheme="minorHAnsi" w:cs="Arial"/>
        </w:rPr>
        <w:t xml:space="preserve"> strong leadership and communication skills to improve staff commitment</w:t>
      </w:r>
      <w:r w:rsidR="00313E8C">
        <w:rPr>
          <w:rFonts w:asciiTheme="minorHAnsi" w:hAnsiTheme="minorHAnsi" w:cs="Arial"/>
        </w:rPr>
        <w:t>, performance,</w:t>
      </w:r>
      <w:r w:rsidRPr="008745F9">
        <w:rPr>
          <w:rFonts w:asciiTheme="minorHAnsi" w:hAnsiTheme="minorHAnsi" w:cs="Arial"/>
        </w:rPr>
        <w:t xml:space="preserve"> and teamwork. </w:t>
      </w:r>
    </w:p>
    <w:p w14:paraId="32F65808" w14:textId="77777777" w:rsidR="00642A53" w:rsidRDefault="00642A53">
      <w:pPr>
        <w:pStyle w:val="Heading3"/>
        <w:spacing w:line="240" w:lineRule="auto"/>
        <w:rPr>
          <w:rStyle w:val="IntenseReference1"/>
          <w:rFonts w:asciiTheme="minorHAnsi" w:hAnsiTheme="minorHAnsi"/>
          <w:spacing w:val="0"/>
          <w:sz w:val="6"/>
          <w:szCs w:val="6"/>
          <w:u w:val="none"/>
        </w:rPr>
      </w:pPr>
    </w:p>
    <w:p w14:paraId="2F9BE9B3" w14:textId="77777777" w:rsidR="0000686F" w:rsidRPr="009D6D1D" w:rsidRDefault="008745F9" w:rsidP="001018E6">
      <w:pPr>
        <w:pStyle w:val="Heading3"/>
        <w:spacing w:line="240" w:lineRule="auto"/>
        <w:jc w:val="center"/>
        <w:rPr>
          <w:rStyle w:val="IntenseReference1"/>
          <w:rFonts w:asciiTheme="minorHAnsi" w:hAnsiTheme="minorHAnsi"/>
          <w:smallCaps/>
          <w:spacing w:val="0"/>
          <w:u w:val="none"/>
          <w:lang w:bidi="en-US"/>
        </w:rPr>
      </w:pPr>
      <w:r w:rsidRPr="008745F9">
        <w:rPr>
          <w:rStyle w:val="IntenseReference1"/>
          <w:rFonts w:asciiTheme="minorHAnsi" w:hAnsiTheme="minorHAnsi"/>
          <w:spacing w:val="0"/>
          <w:u w:val="none"/>
        </w:rPr>
        <w:t>Areas of Expertise</w:t>
      </w:r>
    </w:p>
    <w:p w14:paraId="0B6133C0" w14:textId="77777777" w:rsidR="00642A53" w:rsidRDefault="008745F9">
      <w:pPr>
        <w:pStyle w:val="Heading3"/>
        <w:spacing w:line="240" w:lineRule="auto"/>
        <w:jc w:val="center"/>
        <w:rPr>
          <w:rFonts w:asciiTheme="minorHAnsi" w:hAnsiTheme="minorHAnsi"/>
          <w:b/>
          <w:color w:val="FF0000"/>
          <w:spacing w:val="0"/>
          <w:sz w:val="10"/>
          <w:szCs w:val="10"/>
        </w:rPr>
      </w:pPr>
      <w:r w:rsidRPr="008745F9">
        <w:rPr>
          <w:rStyle w:val="IntenseReference1"/>
          <w:rFonts w:asciiTheme="minorHAnsi" w:hAnsiTheme="minorHAnsi"/>
          <w:spacing w:val="0"/>
        </w:rPr>
        <w:t xml:space="preserve"> </w:t>
      </w:r>
    </w:p>
    <w:p w14:paraId="2B0AF750" w14:textId="77777777" w:rsidR="0000686F" w:rsidRPr="009D6D1D" w:rsidRDefault="0000686F" w:rsidP="001018E6">
      <w:pPr>
        <w:spacing w:after="0" w:line="240" w:lineRule="auto"/>
        <w:jc w:val="center"/>
        <w:rPr>
          <w:rFonts w:asciiTheme="minorHAnsi" w:hAnsiTheme="minorHAnsi"/>
          <w:b/>
          <w:sz w:val="2"/>
        </w:rPr>
      </w:pPr>
    </w:p>
    <w:tbl>
      <w:tblPr>
        <w:tblW w:w="5215" w:type="pct"/>
        <w:tblLook w:val="04A0" w:firstRow="1" w:lastRow="0" w:firstColumn="1" w:lastColumn="0" w:noHBand="0" w:noVBand="1"/>
      </w:tblPr>
      <w:tblGrid>
        <w:gridCol w:w="3543"/>
        <w:gridCol w:w="3612"/>
        <w:gridCol w:w="3358"/>
      </w:tblGrid>
      <w:tr w:rsidR="0000686F" w:rsidRPr="009D6D1D" w14:paraId="43357AC9" w14:textId="77777777">
        <w:tc>
          <w:tcPr>
            <w:tcW w:w="1685" w:type="pct"/>
          </w:tcPr>
          <w:p w14:paraId="5EBE7221" w14:textId="77777777" w:rsidR="00642A53" w:rsidRDefault="008745F9">
            <w:pPr>
              <w:pStyle w:val="MediumGrid1-Accent21"/>
              <w:numPr>
                <w:ilvl w:val="0"/>
                <w:numId w:val="1"/>
              </w:numPr>
              <w:spacing w:after="0" w:line="240" w:lineRule="auto"/>
              <w:ind w:left="270" w:hanging="270"/>
              <w:rPr>
                <w:rFonts w:asciiTheme="minorHAnsi" w:hAnsiTheme="minorHAnsi"/>
              </w:rPr>
            </w:pPr>
            <w:r w:rsidRPr="008745F9">
              <w:rPr>
                <w:rFonts w:asciiTheme="minorHAnsi" w:hAnsiTheme="minorHAnsi"/>
              </w:rPr>
              <w:t>Product Marketing</w:t>
            </w:r>
          </w:p>
          <w:p w14:paraId="4B2D536C" w14:textId="77777777" w:rsidR="00642A53" w:rsidRDefault="008745F9">
            <w:pPr>
              <w:pStyle w:val="MediumGrid1-Accent21"/>
              <w:numPr>
                <w:ilvl w:val="0"/>
                <w:numId w:val="1"/>
              </w:numPr>
              <w:spacing w:after="0" w:line="240" w:lineRule="auto"/>
              <w:ind w:left="270" w:hanging="270"/>
              <w:jc w:val="left"/>
              <w:rPr>
                <w:rFonts w:asciiTheme="minorHAnsi" w:hAnsiTheme="minorHAnsi"/>
              </w:rPr>
            </w:pPr>
            <w:r w:rsidRPr="008745F9">
              <w:rPr>
                <w:rFonts w:asciiTheme="minorHAnsi" w:hAnsiTheme="minorHAnsi"/>
              </w:rPr>
              <w:t>Profit/Loss</w:t>
            </w:r>
            <w:r w:rsidR="00AF4C3D">
              <w:rPr>
                <w:rFonts w:asciiTheme="minorHAnsi" w:hAnsiTheme="minorHAnsi"/>
              </w:rPr>
              <w:t xml:space="preserve"> Leadership</w:t>
            </w:r>
          </w:p>
          <w:p w14:paraId="24E6449B" w14:textId="77777777" w:rsidR="00642A53" w:rsidRDefault="008745F9">
            <w:pPr>
              <w:pStyle w:val="MediumGrid1-Accent21"/>
              <w:numPr>
                <w:ilvl w:val="0"/>
                <w:numId w:val="1"/>
              </w:numPr>
              <w:spacing w:after="0" w:line="240" w:lineRule="auto"/>
              <w:ind w:left="270" w:hanging="270"/>
              <w:jc w:val="left"/>
              <w:rPr>
                <w:rFonts w:asciiTheme="minorHAnsi" w:hAnsiTheme="minorHAnsi"/>
              </w:rPr>
            </w:pPr>
            <w:r w:rsidRPr="008745F9">
              <w:rPr>
                <w:rFonts w:asciiTheme="minorHAnsi" w:hAnsiTheme="minorHAnsi"/>
              </w:rPr>
              <w:t>Clinical Education Services</w:t>
            </w:r>
          </w:p>
        </w:tc>
        <w:tc>
          <w:tcPr>
            <w:tcW w:w="1718" w:type="pct"/>
          </w:tcPr>
          <w:p w14:paraId="30E2B724" w14:textId="77777777" w:rsidR="00642A53" w:rsidRDefault="008745F9">
            <w:pPr>
              <w:pStyle w:val="MediumGrid1-Accent21"/>
              <w:numPr>
                <w:ilvl w:val="0"/>
                <w:numId w:val="1"/>
              </w:numPr>
              <w:spacing w:after="0" w:line="240" w:lineRule="auto"/>
              <w:ind w:left="270" w:hanging="270"/>
              <w:rPr>
                <w:rFonts w:asciiTheme="minorHAnsi" w:hAnsiTheme="minorHAnsi"/>
              </w:rPr>
            </w:pPr>
            <w:r w:rsidRPr="008745F9">
              <w:rPr>
                <w:rFonts w:asciiTheme="minorHAnsi" w:hAnsiTheme="minorHAnsi"/>
              </w:rPr>
              <w:t xml:space="preserve">New Business Development </w:t>
            </w:r>
          </w:p>
          <w:p w14:paraId="0498A8D6" w14:textId="77777777" w:rsidR="00642A53" w:rsidRDefault="008745F9">
            <w:pPr>
              <w:pStyle w:val="MediumGrid1-Accent21"/>
              <w:numPr>
                <w:ilvl w:val="0"/>
                <w:numId w:val="1"/>
              </w:numPr>
              <w:spacing w:after="0" w:line="240" w:lineRule="auto"/>
              <w:ind w:left="270" w:hanging="270"/>
              <w:rPr>
                <w:rFonts w:asciiTheme="minorHAnsi" w:hAnsiTheme="minorHAnsi"/>
              </w:rPr>
            </w:pPr>
            <w:r w:rsidRPr="008745F9">
              <w:rPr>
                <w:rFonts w:asciiTheme="minorHAnsi" w:hAnsiTheme="minorHAnsi"/>
              </w:rPr>
              <w:t>Sales Collaboration</w:t>
            </w:r>
          </w:p>
          <w:p w14:paraId="6F91DB87" w14:textId="77777777" w:rsidR="00642A53" w:rsidRDefault="008745F9">
            <w:pPr>
              <w:pStyle w:val="MediumGrid1-Accent21"/>
              <w:numPr>
                <w:ilvl w:val="0"/>
                <w:numId w:val="1"/>
              </w:numPr>
              <w:spacing w:after="0" w:line="240" w:lineRule="auto"/>
              <w:ind w:left="270" w:hanging="270"/>
              <w:rPr>
                <w:rFonts w:asciiTheme="minorHAnsi" w:hAnsiTheme="minorHAnsi"/>
              </w:rPr>
            </w:pPr>
            <w:r w:rsidRPr="008745F9">
              <w:rPr>
                <w:rFonts w:asciiTheme="minorHAnsi" w:hAnsiTheme="minorHAnsi"/>
              </w:rPr>
              <w:t>Operations</w:t>
            </w:r>
          </w:p>
        </w:tc>
        <w:tc>
          <w:tcPr>
            <w:tcW w:w="1597" w:type="pct"/>
          </w:tcPr>
          <w:p w14:paraId="499FB650" w14:textId="77777777" w:rsidR="00642A53" w:rsidRDefault="008745F9">
            <w:pPr>
              <w:pStyle w:val="MediumGrid1-Accent21"/>
              <w:numPr>
                <w:ilvl w:val="0"/>
                <w:numId w:val="1"/>
              </w:numPr>
              <w:spacing w:after="0" w:line="240" w:lineRule="auto"/>
              <w:ind w:left="270" w:right="443" w:hanging="270"/>
              <w:rPr>
                <w:rFonts w:asciiTheme="minorHAnsi" w:hAnsiTheme="minorHAnsi"/>
              </w:rPr>
            </w:pPr>
            <w:r w:rsidRPr="008745F9">
              <w:rPr>
                <w:rFonts w:asciiTheme="minorHAnsi" w:hAnsiTheme="minorHAnsi"/>
              </w:rPr>
              <w:t xml:space="preserve">Computed Tomography </w:t>
            </w:r>
          </w:p>
          <w:p w14:paraId="0F22070A" w14:textId="77777777" w:rsidR="00642A53" w:rsidRDefault="008745F9">
            <w:pPr>
              <w:pStyle w:val="MediumGrid1-Accent21"/>
              <w:numPr>
                <w:ilvl w:val="0"/>
                <w:numId w:val="1"/>
              </w:numPr>
              <w:spacing w:after="0" w:line="240" w:lineRule="auto"/>
              <w:ind w:left="270" w:right="443" w:hanging="270"/>
              <w:rPr>
                <w:rFonts w:asciiTheme="minorHAnsi" w:hAnsiTheme="minorHAnsi"/>
              </w:rPr>
            </w:pPr>
            <w:r w:rsidRPr="008745F9">
              <w:rPr>
                <w:rFonts w:asciiTheme="minorHAnsi" w:hAnsiTheme="minorHAnsi"/>
              </w:rPr>
              <w:t xml:space="preserve">Radiology </w:t>
            </w:r>
          </w:p>
          <w:p w14:paraId="2774B44B" w14:textId="77777777" w:rsidR="00642A53" w:rsidRDefault="008745F9">
            <w:pPr>
              <w:pStyle w:val="MediumGrid1-Accent21"/>
              <w:numPr>
                <w:ilvl w:val="0"/>
                <w:numId w:val="1"/>
              </w:numPr>
              <w:spacing w:after="0" w:line="240" w:lineRule="auto"/>
              <w:ind w:left="270" w:right="443" w:hanging="270"/>
              <w:rPr>
                <w:rFonts w:asciiTheme="minorHAnsi" w:hAnsiTheme="minorHAnsi"/>
              </w:rPr>
            </w:pPr>
            <w:r w:rsidRPr="008745F9">
              <w:rPr>
                <w:rFonts w:asciiTheme="minorHAnsi" w:hAnsiTheme="minorHAnsi"/>
              </w:rPr>
              <w:t>Trade Shows</w:t>
            </w:r>
          </w:p>
        </w:tc>
      </w:tr>
    </w:tbl>
    <w:p w14:paraId="75B44D2E" w14:textId="77777777" w:rsidR="00642A53" w:rsidRDefault="00642A53">
      <w:pPr>
        <w:pBdr>
          <w:bottom w:val="single" w:sz="18" w:space="1" w:color="7F7F7F"/>
        </w:pBdr>
        <w:spacing w:after="0" w:line="240" w:lineRule="auto"/>
        <w:rPr>
          <w:rFonts w:asciiTheme="minorHAnsi" w:hAnsiTheme="minorHAnsi"/>
          <w:color w:val="FF0000"/>
          <w:sz w:val="10"/>
          <w:szCs w:val="10"/>
        </w:rPr>
      </w:pPr>
    </w:p>
    <w:p w14:paraId="2101C796" w14:textId="77777777" w:rsidR="0000686F" w:rsidRPr="009D6D1D" w:rsidRDefault="0000686F" w:rsidP="0000686F">
      <w:pPr>
        <w:spacing w:after="0" w:line="240" w:lineRule="auto"/>
        <w:jc w:val="center"/>
        <w:rPr>
          <w:rFonts w:asciiTheme="minorHAnsi" w:hAnsiTheme="minorHAnsi"/>
          <w:b/>
          <w:color w:val="FF0000"/>
        </w:rPr>
      </w:pPr>
    </w:p>
    <w:p w14:paraId="5C52924B" w14:textId="77777777" w:rsidR="0000686F" w:rsidRPr="009D6D1D" w:rsidRDefault="008745F9" w:rsidP="0000686F">
      <w:pPr>
        <w:pStyle w:val="Heading3"/>
        <w:spacing w:line="240" w:lineRule="auto"/>
        <w:jc w:val="center"/>
        <w:rPr>
          <w:rStyle w:val="IntenseReference1"/>
          <w:rFonts w:asciiTheme="minorHAnsi" w:hAnsiTheme="minorHAnsi"/>
          <w:caps/>
          <w:spacing w:val="0"/>
          <w:u w:val="none"/>
          <w:lang w:bidi="en-US"/>
        </w:rPr>
      </w:pPr>
      <w:r w:rsidRPr="008745F9">
        <w:rPr>
          <w:rStyle w:val="IntenseReference1"/>
          <w:rFonts w:asciiTheme="minorHAnsi" w:hAnsiTheme="minorHAnsi"/>
          <w:caps/>
          <w:spacing w:val="0"/>
          <w:u w:val="none"/>
        </w:rPr>
        <w:t>Professional Experience</w:t>
      </w:r>
    </w:p>
    <w:p w14:paraId="66C3280D" w14:textId="77777777" w:rsidR="0000686F" w:rsidRPr="009D6D1D" w:rsidRDefault="0000686F" w:rsidP="0000686F">
      <w:pPr>
        <w:tabs>
          <w:tab w:val="right" w:pos="10080"/>
        </w:tabs>
        <w:spacing w:after="0" w:line="120" w:lineRule="auto"/>
        <w:rPr>
          <w:rStyle w:val="IntenseReference1"/>
          <w:rFonts w:asciiTheme="minorHAnsi" w:hAnsiTheme="minorHAnsi"/>
          <w:b w:val="0"/>
          <w:bCs w:val="0"/>
          <w:sz w:val="21"/>
          <w:szCs w:val="21"/>
          <w:u w:val="none"/>
          <w:lang w:bidi="ar-SA"/>
        </w:rPr>
      </w:pPr>
    </w:p>
    <w:p w14:paraId="67E46EA2" w14:textId="77777777" w:rsidR="0000686F" w:rsidRPr="009D6D1D" w:rsidRDefault="008745F9" w:rsidP="0000686F">
      <w:pPr>
        <w:tabs>
          <w:tab w:val="right" w:pos="10080"/>
        </w:tabs>
        <w:spacing w:after="0" w:line="240" w:lineRule="auto"/>
        <w:jc w:val="left"/>
        <w:rPr>
          <w:rStyle w:val="IntenseReference1"/>
          <w:rFonts w:asciiTheme="minorHAnsi" w:hAnsiTheme="minorHAnsi"/>
          <w:u w:val="none"/>
        </w:rPr>
      </w:pPr>
      <w:r w:rsidRPr="008745F9">
        <w:rPr>
          <w:rStyle w:val="IntenseReference1"/>
          <w:rFonts w:asciiTheme="minorHAnsi" w:hAnsiTheme="minorHAnsi"/>
          <w:u w:val="none"/>
        </w:rPr>
        <w:t>Siemens Medical Solutions</w:t>
      </w:r>
      <w:r w:rsidRPr="008745F9">
        <w:rPr>
          <w:rStyle w:val="IntenseReference1"/>
          <w:rFonts w:asciiTheme="minorHAnsi" w:hAnsiTheme="minorHAnsi"/>
          <w:sz w:val="21"/>
          <w:szCs w:val="21"/>
          <w:u w:val="none"/>
        </w:rPr>
        <w:tab/>
      </w:r>
      <w:r w:rsidRPr="008745F9">
        <w:rPr>
          <w:rFonts w:asciiTheme="minorHAnsi" w:hAnsiTheme="minorHAnsi"/>
          <w:b/>
          <w:sz w:val="21"/>
          <w:szCs w:val="21"/>
        </w:rPr>
        <w:t xml:space="preserve">2000 – </w:t>
      </w:r>
      <w:r w:rsidRPr="008745F9">
        <w:rPr>
          <w:rStyle w:val="IntenseReference1"/>
          <w:rFonts w:asciiTheme="minorHAnsi" w:hAnsiTheme="minorHAnsi"/>
          <w:sz w:val="21"/>
          <w:szCs w:val="21"/>
          <w:u w:val="none"/>
        </w:rPr>
        <w:t>2016</w:t>
      </w:r>
    </w:p>
    <w:p w14:paraId="41753CFB" w14:textId="198832C3" w:rsidR="00642A53" w:rsidRPr="006515B2" w:rsidRDefault="008745F9" w:rsidP="006515B2">
      <w:pPr>
        <w:spacing w:after="0" w:line="240" w:lineRule="auto"/>
        <w:ind w:left="360" w:right="-270" w:hanging="360"/>
        <w:jc w:val="left"/>
        <w:rPr>
          <w:rStyle w:val="IntenseReference1"/>
          <w:rFonts w:asciiTheme="minorHAnsi" w:hAnsiTheme="minorHAnsi"/>
          <w:b w:val="0"/>
          <w:spacing w:val="0"/>
          <w:sz w:val="16"/>
          <w:szCs w:val="16"/>
          <w:u w:val="none"/>
          <w:rPrChange w:id="0" w:author="Author">
            <w:rPr>
              <w:rStyle w:val="IntenseReference1"/>
              <w:rFonts w:asciiTheme="minorHAnsi" w:hAnsiTheme="minorHAnsi"/>
              <w:b w:val="0"/>
              <w:spacing w:val="0"/>
              <w:sz w:val="21"/>
              <w:szCs w:val="21"/>
              <w:u w:val="none"/>
            </w:rPr>
          </w:rPrChange>
        </w:rPr>
        <w:pPrChange w:id="1" w:author="Author">
          <w:pPr>
            <w:spacing w:after="0" w:line="240" w:lineRule="auto"/>
            <w:ind w:left="360" w:hanging="360"/>
            <w:jc w:val="left"/>
          </w:pPr>
        </w:pPrChange>
      </w:pPr>
      <w:r w:rsidRPr="008745F9">
        <w:rPr>
          <w:rStyle w:val="IntenseReference1"/>
          <w:rFonts w:asciiTheme="minorHAnsi" w:hAnsiTheme="minorHAnsi"/>
          <w:smallCaps w:val="0"/>
          <w:spacing w:val="0"/>
          <w:sz w:val="21"/>
          <w:szCs w:val="21"/>
          <w:u w:val="none"/>
        </w:rPr>
        <w:t>Business Manager, Computed Tomography &amp; Radiation Oncology, Education Services,</w:t>
      </w:r>
      <w:r w:rsidRPr="008745F9">
        <w:rPr>
          <w:rStyle w:val="IntenseReference1"/>
          <w:rFonts w:asciiTheme="minorHAnsi" w:hAnsiTheme="minorHAnsi"/>
          <w:b w:val="0"/>
          <w:smallCaps w:val="0"/>
          <w:spacing w:val="0"/>
          <w:sz w:val="21"/>
          <w:szCs w:val="21"/>
          <w:u w:val="none"/>
        </w:rPr>
        <w:t xml:space="preserve"> </w:t>
      </w:r>
      <w:r w:rsidRPr="006515B2">
        <w:rPr>
          <w:rStyle w:val="IntenseReference1"/>
          <w:rFonts w:asciiTheme="minorHAnsi" w:hAnsiTheme="minorHAnsi"/>
          <w:b w:val="0"/>
          <w:smallCaps w:val="0"/>
          <w:spacing w:val="0"/>
          <w:sz w:val="16"/>
          <w:szCs w:val="16"/>
          <w:u w:val="none"/>
          <w:rPrChange w:id="2" w:author="Author">
            <w:rPr>
              <w:rStyle w:val="IntenseReference1"/>
              <w:rFonts w:asciiTheme="minorHAnsi" w:hAnsiTheme="minorHAnsi"/>
              <w:b w:val="0"/>
              <w:smallCaps w:val="0"/>
              <w:spacing w:val="0"/>
              <w:sz w:val="21"/>
              <w:szCs w:val="21"/>
              <w:u w:val="none"/>
            </w:rPr>
          </w:rPrChange>
        </w:rPr>
        <w:t xml:space="preserve">Malvern, </w:t>
      </w:r>
      <w:del w:id="3" w:author="Author">
        <w:r w:rsidRPr="006515B2" w:rsidDel="00841B6B">
          <w:rPr>
            <w:rStyle w:val="IntenseReference1"/>
            <w:rFonts w:asciiTheme="minorHAnsi" w:hAnsiTheme="minorHAnsi"/>
            <w:b w:val="0"/>
            <w:smallCaps w:val="0"/>
            <w:spacing w:val="0"/>
            <w:sz w:val="16"/>
            <w:szCs w:val="16"/>
            <w:u w:val="none"/>
            <w:rPrChange w:id="4" w:author="Author">
              <w:rPr>
                <w:rStyle w:val="IntenseReference1"/>
                <w:rFonts w:asciiTheme="minorHAnsi" w:hAnsiTheme="minorHAnsi"/>
                <w:b w:val="0"/>
                <w:smallCaps w:val="0"/>
                <w:spacing w:val="0"/>
                <w:sz w:val="21"/>
                <w:szCs w:val="21"/>
                <w:u w:val="none"/>
              </w:rPr>
            </w:rPrChange>
          </w:rPr>
          <w:delText xml:space="preserve">PA  </w:delText>
        </w:r>
        <w:r w:rsidRPr="006515B2" w:rsidDel="00841B6B">
          <w:rPr>
            <w:rStyle w:val="IntenseReference1"/>
            <w:rFonts w:asciiTheme="minorHAnsi" w:hAnsiTheme="minorHAnsi"/>
            <w:b w:val="0"/>
            <w:spacing w:val="0"/>
            <w:sz w:val="16"/>
            <w:szCs w:val="16"/>
            <w:u w:val="none"/>
            <w:rPrChange w:id="5" w:author="Author">
              <w:rPr>
                <w:rStyle w:val="IntenseReference1"/>
                <w:rFonts w:asciiTheme="minorHAnsi" w:hAnsiTheme="minorHAnsi"/>
                <w:b w:val="0"/>
                <w:spacing w:val="0"/>
                <w:sz w:val="21"/>
                <w:szCs w:val="21"/>
                <w:u w:val="none"/>
              </w:rPr>
            </w:rPrChange>
          </w:rPr>
          <w:delText>(</w:delText>
        </w:r>
      </w:del>
      <w:ins w:id="6" w:author="Author">
        <w:r w:rsidR="00841B6B" w:rsidRPr="006515B2">
          <w:rPr>
            <w:rStyle w:val="IntenseReference1"/>
            <w:rFonts w:asciiTheme="minorHAnsi" w:hAnsiTheme="minorHAnsi"/>
            <w:b w:val="0"/>
            <w:smallCaps w:val="0"/>
            <w:spacing w:val="0"/>
            <w:sz w:val="16"/>
            <w:szCs w:val="16"/>
            <w:u w:val="none"/>
            <w:rPrChange w:id="7" w:author="Author">
              <w:rPr>
                <w:rStyle w:val="IntenseReference1"/>
                <w:rFonts w:asciiTheme="minorHAnsi" w:hAnsiTheme="minorHAnsi"/>
                <w:b w:val="0"/>
                <w:smallCaps w:val="0"/>
                <w:spacing w:val="0"/>
                <w:sz w:val="16"/>
                <w:szCs w:val="16"/>
                <w:u w:val="none"/>
              </w:rPr>
            </w:rPrChange>
          </w:rPr>
          <w:t>PA (</w:t>
        </w:r>
      </w:ins>
      <w:r w:rsidRPr="006515B2">
        <w:rPr>
          <w:rStyle w:val="IntenseReference1"/>
          <w:rFonts w:asciiTheme="minorHAnsi" w:hAnsiTheme="minorHAnsi"/>
          <w:b w:val="0"/>
          <w:spacing w:val="0"/>
          <w:sz w:val="16"/>
          <w:szCs w:val="16"/>
          <w:u w:val="none"/>
          <w:rPrChange w:id="8" w:author="Author">
            <w:rPr>
              <w:rStyle w:val="IntenseReference1"/>
              <w:rFonts w:asciiTheme="minorHAnsi" w:hAnsiTheme="minorHAnsi"/>
              <w:b w:val="0"/>
              <w:spacing w:val="0"/>
              <w:sz w:val="21"/>
              <w:szCs w:val="21"/>
              <w:u w:val="none"/>
            </w:rPr>
          </w:rPrChange>
        </w:rPr>
        <w:t>2012 – 2016)</w:t>
      </w:r>
    </w:p>
    <w:p w14:paraId="49B133E3" w14:textId="77777777" w:rsidR="00642A53" w:rsidRDefault="008745F9">
      <w:pPr>
        <w:autoSpaceDE w:val="0"/>
        <w:autoSpaceDN w:val="0"/>
        <w:adjustRightInd w:val="0"/>
        <w:spacing w:after="0" w:line="240" w:lineRule="auto"/>
        <w:jc w:val="left"/>
        <w:rPr>
          <w:rFonts w:asciiTheme="minorHAnsi" w:hAnsiTheme="minorHAnsi"/>
        </w:rPr>
      </w:pPr>
      <w:r w:rsidRPr="008745F9">
        <w:rPr>
          <w:rFonts w:asciiTheme="minorHAnsi" w:hAnsiTheme="minorHAnsi"/>
        </w:rPr>
        <w:t>Owned the performance management, tactical implementation, and bottom-line business results through effective profit and loss responsibility. Drove both customer and internal education to highest levels of competency to increase customer satisfaction, differentiate company, and generate business revenue. Led and aligned the relationship between education services and the assigned business stakeholders, customers, and global partners with overall business strategy and execution. Provided strategic input into program development and services required to support innovation, productivity improvement, and quality.</w:t>
      </w:r>
    </w:p>
    <w:p w14:paraId="2E2068FA" w14:textId="77777777" w:rsidR="00B81560"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Achieved 27% average growth in service revenue with 17% average margin year over year.</w:t>
      </w:r>
    </w:p>
    <w:p w14:paraId="2C680CAC" w14:textId="77777777" w:rsidR="005353B1"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Increased resource capacity by 55% based on sales forecasts, divisional requirements, customers’ needs, and market opportunities over a four-year period.</w:t>
      </w:r>
    </w:p>
    <w:p w14:paraId="2EBAF1C3" w14:textId="77777777" w:rsidR="00A93874"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Collaborated with sales for specific IDN and strategic customers to maximize solutions for their needs.</w:t>
      </w:r>
    </w:p>
    <w:p w14:paraId="54D9800F"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Launched 11 new educational offerings resulting in more than $4.0 million in sales. </w:t>
      </w:r>
    </w:p>
    <w:p w14:paraId="37129E76"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Drove operations for sales, dispatch of resources, and optimal customer education. </w:t>
      </w:r>
    </w:p>
    <w:p w14:paraId="6055D4A1"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Developed employee training plans to meet customers’ educational needs and maximize operations. </w:t>
      </w:r>
    </w:p>
    <w:p w14:paraId="57CB146E"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Collaborated with sales staff to promote education services’ customer offerings. </w:t>
      </w:r>
    </w:p>
    <w:p w14:paraId="24DBA80A"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Maintained a &gt;94% Net Promoter Score and #1 MDBuyline rating for CT and RO Education Services. </w:t>
      </w:r>
    </w:p>
    <w:p w14:paraId="19CA4693"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Served as point person for analyst groups such as MDBuyline, KLAS, and ECRI. </w:t>
      </w:r>
    </w:p>
    <w:p w14:paraId="00023F10" w14:textId="77777777" w:rsidR="0000686F" w:rsidRPr="009D6D1D" w:rsidRDefault="0000686F" w:rsidP="00687B40">
      <w:pPr>
        <w:spacing w:after="0" w:line="240" w:lineRule="auto"/>
        <w:ind w:left="360"/>
        <w:rPr>
          <w:rFonts w:asciiTheme="minorHAnsi" w:hAnsiTheme="minorHAnsi"/>
        </w:rPr>
      </w:pPr>
    </w:p>
    <w:p w14:paraId="7139EB21" w14:textId="13D65A36" w:rsidR="00642A53" w:rsidRDefault="008745F9">
      <w:pPr>
        <w:pStyle w:val="Default"/>
        <w:rPr>
          <w:rStyle w:val="IntenseReference1"/>
          <w:rFonts w:asciiTheme="minorHAnsi" w:hAnsiTheme="minorHAnsi"/>
          <w:b w:val="0"/>
          <w:bCs w:val="0"/>
          <w:smallCaps w:val="0"/>
          <w:color w:val="auto"/>
          <w:spacing w:val="0"/>
          <w:sz w:val="24"/>
          <w:szCs w:val="24"/>
          <w:u w:val="none"/>
          <w:lang w:bidi="en-US"/>
        </w:rPr>
      </w:pPr>
      <w:r w:rsidRPr="008745F9">
        <w:rPr>
          <w:rStyle w:val="IntenseReference1"/>
          <w:rFonts w:asciiTheme="minorHAnsi" w:hAnsiTheme="minorHAnsi"/>
          <w:smallCaps w:val="0"/>
          <w:spacing w:val="0"/>
          <w:sz w:val="21"/>
          <w:szCs w:val="21"/>
          <w:u w:val="none"/>
        </w:rPr>
        <w:t>Molecular Imaging Product Manager—SPECT &amp; SPECT</w:t>
      </w:r>
      <w:r w:rsidRPr="008745F9">
        <w:rPr>
          <w:rFonts w:asciiTheme="minorHAnsi" w:hAnsiTheme="minorHAnsi"/>
          <w:bCs/>
          <w:iCs/>
          <w:sz w:val="23"/>
          <w:szCs w:val="23"/>
        </w:rPr>
        <w:t>•</w:t>
      </w:r>
      <w:r w:rsidRPr="008745F9">
        <w:rPr>
          <w:rStyle w:val="IntenseReference1"/>
          <w:rFonts w:asciiTheme="minorHAnsi" w:hAnsiTheme="minorHAnsi"/>
          <w:smallCaps w:val="0"/>
          <w:spacing w:val="0"/>
          <w:sz w:val="21"/>
          <w:szCs w:val="21"/>
          <w:u w:val="none"/>
        </w:rPr>
        <w:t xml:space="preserve">CT, </w:t>
      </w:r>
      <w:r w:rsidRPr="008745F9">
        <w:rPr>
          <w:rStyle w:val="IntenseReference1"/>
          <w:rFonts w:asciiTheme="minorHAnsi" w:hAnsiTheme="minorHAnsi"/>
          <w:b w:val="0"/>
          <w:smallCaps w:val="0"/>
          <w:spacing w:val="0"/>
          <w:sz w:val="21"/>
          <w:szCs w:val="21"/>
          <w:u w:val="none"/>
        </w:rPr>
        <w:t xml:space="preserve">Malvern, </w:t>
      </w:r>
      <w:del w:id="9" w:author="Author">
        <w:r w:rsidRPr="008745F9" w:rsidDel="00350BFD">
          <w:rPr>
            <w:rStyle w:val="IntenseReference1"/>
            <w:rFonts w:asciiTheme="minorHAnsi" w:hAnsiTheme="minorHAnsi"/>
            <w:b w:val="0"/>
            <w:smallCaps w:val="0"/>
            <w:spacing w:val="0"/>
            <w:sz w:val="21"/>
            <w:szCs w:val="21"/>
            <w:u w:val="none"/>
          </w:rPr>
          <w:delText>PA</w:delText>
        </w:r>
        <w:bookmarkStart w:id="10" w:name="_GoBack"/>
        <w:bookmarkEnd w:id="10"/>
        <w:r w:rsidRPr="008745F9" w:rsidDel="00350BFD">
          <w:rPr>
            <w:rStyle w:val="IntenseReference1"/>
            <w:rFonts w:asciiTheme="minorHAnsi" w:hAnsiTheme="minorHAnsi"/>
            <w:smallCaps w:val="0"/>
            <w:spacing w:val="0"/>
            <w:sz w:val="21"/>
            <w:szCs w:val="21"/>
            <w:u w:val="none"/>
          </w:rPr>
          <w:delText xml:space="preserve">  </w:delText>
        </w:r>
        <w:r w:rsidRPr="008745F9" w:rsidDel="00350BFD">
          <w:rPr>
            <w:rStyle w:val="IntenseReference1"/>
            <w:rFonts w:asciiTheme="minorHAnsi" w:hAnsiTheme="minorHAnsi"/>
            <w:b w:val="0"/>
            <w:smallCaps w:val="0"/>
            <w:spacing w:val="0"/>
            <w:sz w:val="21"/>
            <w:szCs w:val="21"/>
            <w:u w:val="none"/>
          </w:rPr>
          <w:delText>(</w:delText>
        </w:r>
      </w:del>
      <w:ins w:id="11" w:author="Author">
        <w:r w:rsidR="00350BFD" w:rsidRPr="008745F9">
          <w:rPr>
            <w:rStyle w:val="IntenseReference1"/>
            <w:rFonts w:asciiTheme="minorHAnsi" w:hAnsiTheme="minorHAnsi"/>
            <w:b w:val="0"/>
            <w:smallCaps w:val="0"/>
            <w:spacing w:val="0"/>
            <w:sz w:val="21"/>
            <w:szCs w:val="21"/>
            <w:u w:val="none"/>
          </w:rPr>
          <w:t>PA</w:t>
        </w:r>
        <w:r w:rsidR="00350BFD" w:rsidRPr="008745F9">
          <w:rPr>
            <w:rStyle w:val="IntenseReference1"/>
            <w:rFonts w:asciiTheme="minorHAnsi" w:hAnsiTheme="minorHAnsi"/>
            <w:smallCaps w:val="0"/>
            <w:spacing w:val="0"/>
            <w:sz w:val="21"/>
            <w:szCs w:val="21"/>
            <w:u w:val="none"/>
          </w:rPr>
          <w:t xml:space="preserve"> (</w:t>
        </w:r>
      </w:ins>
      <w:r w:rsidRPr="008745F9">
        <w:rPr>
          <w:rStyle w:val="IntenseReference1"/>
          <w:rFonts w:asciiTheme="minorHAnsi" w:hAnsiTheme="minorHAnsi"/>
          <w:b w:val="0"/>
          <w:smallCaps w:val="0"/>
          <w:spacing w:val="0"/>
          <w:sz w:val="21"/>
          <w:szCs w:val="21"/>
          <w:u w:val="none"/>
        </w:rPr>
        <w:t>2007 – 2012)</w:t>
      </w:r>
    </w:p>
    <w:p w14:paraId="55FE322C" w14:textId="77777777" w:rsidR="00642A53" w:rsidRDefault="00FF6E46">
      <w:pPr>
        <w:spacing w:after="0" w:line="240" w:lineRule="auto"/>
        <w:rPr>
          <w:rFonts w:asciiTheme="minorHAnsi" w:hAnsiTheme="minorHAnsi"/>
        </w:rPr>
      </w:pPr>
      <w:r w:rsidRPr="00CE4630">
        <w:rPr>
          <w:rFonts w:asciiTheme="minorHAnsi" w:hAnsiTheme="minorHAnsi"/>
        </w:rPr>
        <w:t xml:space="preserve">Provided relationship leadership with factory marketing, engineering, logistics, </w:t>
      </w:r>
      <w:r w:rsidR="00B627AD">
        <w:rPr>
          <w:rFonts w:asciiTheme="minorHAnsi" w:hAnsiTheme="minorHAnsi"/>
        </w:rPr>
        <w:t>service and sales</w:t>
      </w:r>
      <w:r w:rsidRPr="00CE4630">
        <w:rPr>
          <w:rFonts w:asciiTheme="minorHAnsi" w:hAnsiTheme="minorHAnsi"/>
        </w:rPr>
        <w:t xml:space="preserve"> within the MI Business Unit. Served as operational lead for pricing administration, education, and National Accounts.</w:t>
      </w:r>
    </w:p>
    <w:p w14:paraId="13D799E1" w14:textId="77777777" w:rsidR="00A5010D"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Achieved SPECT market share of 33.6%.</w:t>
      </w:r>
    </w:p>
    <w:p w14:paraId="513702B0" w14:textId="77777777" w:rsidR="00A5010D"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Posted a 56% service contract capture rate at the point of sale.</w:t>
      </w:r>
    </w:p>
    <w:p w14:paraId="466EEB62"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Achieved </w:t>
      </w:r>
      <w:r w:rsidR="00FF6E46">
        <w:rPr>
          <w:rFonts w:asciiTheme="minorHAnsi" w:hAnsiTheme="minorHAnsi"/>
        </w:rPr>
        <w:t>company</w:t>
      </w:r>
      <w:r w:rsidRPr="008745F9">
        <w:rPr>
          <w:rFonts w:asciiTheme="minorHAnsi" w:hAnsiTheme="minorHAnsi"/>
        </w:rPr>
        <w:t xml:space="preserve"> Net Promoter Score of 61.8%. </w:t>
      </w:r>
    </w:p>
    <w:p w14:paraId="2848F973" w14:textId="77777777" w:rsidR="00642A53" w:rsidRDefault="00642A53">
      <w:pPr>
        <w:spacing w:after="0" w:line="240" w:lineRule="auto"/>
        <w:jc w:val="left"/>
        <w:rPr>
          <w:rStyle w:val="IntenseReference1"/>
          <w:rFonts w:asciiTheme="minorHAnsi" w:hAnsiTheme="minorHAnsi"/>
          <w:b w:val="0"/>
          <w:sz w:val="21"/>
          <w:szCs w:val="21"/>
          <w:u w:val="none"/>
        </w:rPr>
      </w:pPr>
    </w:p>
    <w:p w14:paraId="12968B5E" w14:textId="77777777" w:rsidR="00642A53" w:rsidRDefault="008745F9">
      <w:pPr>
        <w:spacing w:after="0" w:line="240" w:lineRule="auto"/>
        <w:jc w:val="left"/>
        <w:rPr>
          <w:rStyle w:val="IntenseReference1"/>
          <w:rFonts w:asciiTheme="minorHAnsi" w:hAnsiTheme="minorHAnsi"/>
          <w:smallCaps w:val="0"/>
          <w:spacing w:val="0"/>
          <w:u w:val="none"/>
        </w:rPr>
      </w:pPr>
      <w:r w:rsidRPr="008745F9">
        <w:rPr>
          <w:rStyle w:val="IntenseReference1"/>
          <w:rFonts w:asciiTheme="minorHAnsi" w:hAnsiTheme="minorHAnsi"/>
          <w:smallCaps w:val="0"/>
          <w:spacing w:val="0"/>
          <w:sz w:val="21"/>
          <w:szCs w:val="21"/>
          <w:u w:val="none"/>
        </w:rPr>
        <w:t xml:space="preserve">CT Product Manager— Cardiovascular Computed tomography, </w:t>
      </w:r>
      <w:r w:rsidRPr="008745F9">
        <w:rPr>
          <w:rStyle w:val="IntenseReference1"/>
          <w:rFonts w:asciiTheme="minorHAnsi" w:hAnsiTheme="minorHAnsi"/>
          <w:b w:val="0"/>
          <w:smallCaps w:val="0"/>
          <w:spacing w:val="0"/>
          <w:sz w:val="21"/>
          <w:szCs w:val="21"/>
          <w:u w:val="none"/>
        </w:rPr>
        <w:t>Malvern, PA</w:t>
      </w:r>
      <w:r w:rsidRPr="008745F9">
        <w:rPr>
          <w:rStyle w:val="IntenseReference1"/>
          <w:rFonts w:asciiTheme="minorHAnsi" w:hAnsiTheme="minorHAnsi"/>
          <w:smallCaps w:val="0"/>
          <w:spacing w:val="0"/>
          <w:sz w:val="21"/>
          <w:szCs w:val="21"/>
          <w:u w:val="none"/>
        </w:rPr>
        <w:t xml:space="preserve"> </w:t>
      </w:r>
      <w:r w:rsidRPr="008745F9">
        <w:rPr>
          <w:rStyle w:val="IntenseReference1"/>
          <w:rFonts w:asciiTheme="minorHAnsi" w:hAnsiTheme="minorHAnsi"/>
          <w:b w:val="0"/>
          <w:smallCaps w:val="0"/>
          <w:spacing w:val="0"/>
          <w:sz w:val="21"/>
          <w:szCs w:val="21"/>
          <w:u w:val="none"/>
        </w:rPr>
        <w:t>(2006 – 2007)</w:t>
      </w:r>
    </w:p>
    <w:p w14:paraId="346D5FC7" w14:textId="77777777" w:rsidR="00642A53" w:rsidRDefault="008745F9">
      <w:pPr>
        <w:spacing w:after="0" w:line="240" w:lineRule="auto"/>
        <w:rPr>
          <w:rFonts w:asciiTheme="minorHAnsi" w:hAnsiTheme="minorHAnsi"/>
        </w:rPr>
      </w:pPr>
      <w:r w:rsidRPr="008745F9">
        <w:rPr>
          <w:rFonts w:asciiTheme="minorHAnsi" w:hAnsiTheme="minorHAnsi"/>
        </w:rPr>
        <w:t xml:space="preserve">Managed cardiovascular CT product offerings. </w:t>
      </w:r>
      <w:r w:rsidR="00FF6E46" w:rsidRPr="00CE4630">
        <w:rPr>
          <w:rFonts w:asciiTheme="minorHAnsi" w:hAnsiTheme="minorHAnsi"/>
        </w:rPr>
        <w:t>Provided sales and customer clinical education.</w:t>
      </w:r>
    </w:p>
    <w:p w14:paraId="63002BD5" w14:textId="77777777" w:rsidR="00847D2E" w:rsidRPr="009D6D1D" w:rsidRDefault="008745F9" w:rsidP="00687B40">
      <w:pPr>
        <w:numPr>
          <w:ilvl w:val="0"/>
          <w:numId w:val="5"/>
        </w:numPr>
        <w:spacing w:after="0" w:line="240" w:lineRule="auto"/>
        <w:ind w:left="720"/>
        <w:rPr>
          <w:rFonts w:asciiTheme="minorHAnsi" w:hAnsiTheme="minorHAnsi"/>
        </w:rPr>
      </w:pPr>
      <w:r w:rsidRPr="008745F9">
        <w:rPr>
          <w:rFonts w:asciiTheme="minorHAnsi" w:hAnsiTheme="minorHAnsi"/>
        </w:rPr>
        <w:t xml:space="preserve">Increased clinical engine sales for CT by 5%. </w:t>
      </w:r>
    </w:p>
    <w:p w14:paraId="189E82B7" w14:textId="77777777" w:rsidR="00642A53" w:rsidRDefault="00642A53">
      <w:pPr>
        <w:spacing w:after="0" w:line="240" w:lineRule="auto"/>
        <w:rPr>
          <w:rFonts w:asciiTheme="minorHAnsi" w:hAnsiTheme="minorHAnsi"/>
          <w:bCs/>
          <w:smallCaps/>
        </w:rPr>
      </w:pPr>
    </w:p>
    <w:p w14:paraId="14097562" w14:textId="77777777" w:rsidR="00642A53" w:rsidRDefault="008745F9">
      <w:pPr>
        <w:spacing w:after="0" w:line="240" w:lineRule="auto"/>
        <w:jc w:val="left"/>
        <w:rPr>
          <w:rStyle w:val="IntenseReference1"/>
          <w:rFonts w:asciiTheme="minorHAnsi" w:hAnsiTheme="minorHAnsi"/>
          <w:smallCaps w:val="0"/>
          <w:spacing w:val="0"/>
          <w:u w:val="none"/>
        </w:rPr>
      </w:pPr>
      <w:r w:rsidRPr="008745F9">
        <w:rPr>
          <w:rStyle w:val="IntenseReference1"/>
          <w:rFonts w:asciiTheme="minorHAnsi" w:hAnsiTheme="minorHAnsi"/>
          <w:smallCaps w:val="0"/>
          <w:spacing w:val="0"/>
          <w:sz w:val="21"/>
          <w:szCs w:val="21"/>
          <w:u w:val="none"/>
        </w:rPr>
        <w:t xml:space="preserve">Global Applications Support Manager, </w:t>
      </w:r>
      <w:r w:rsidRPr="008745F9">
        <w:rPr>
          <w:rStyle w:val="IntenseReference1"/>
          <w:rFonts w:asciiTheme="minorHAnsi" w:hAnsiTheme="minorHAnsi"/>
          <w:b w:val="0"/>
          <w:smallCaps w:val="0"/>
          <w:spacing w:val="0"/>
          <w:sz w:val="21"/>
          <w:szCs w:val="21"/>
          <w:u w:val="none"/>
        </w:rPr>
        <w:t>Forcheim, Germany</w:t>
      </w:r>
      <w:r w:rsidRPr="008745F9">
        <w:rPr>
          <w:rStyle w:val="IntenseReference1"/>
          <w:rFonts w:asciiTheme="minorHAnsi" w:hAnsiTheme="minorHAnsi"/>
          <w:smallCaps w:val="0"/>
          <w:spacing w:val="0"/>
          <w:sz w:val="21"/>
          <w:szCs w:val="21"/>
          <w:u w:val="none"/>
        </w:rPr>
        <w:t xml:space="preserve"> </w:t>
      </w:r>
      <w:r w:rsidRPr="008745F9">
        <w:rPr>
          <w:rStyle w:val="IntenseReference1"/>
          <w:rFonts w:asciiTheme="minorHAnsi" w:hAnsiTheme="minorHAnsi"/>
          <w:b w:val="0"/>
          <w:smallCaps w:val="0"/>
          <w:spacing w:val="0"/>
          <w:sz w:val="21"/>
          <w:szCs w:val="21"/>
          <w:u w:val="none"/>
        </w:rPr>
        <w:t>(2003 – 2006)</w:t>
      </w:r>
    </w:p>
    <w:p w14:paraId="49E8EE58" w14:textId="77777777" w:rsidR="00642A53" w:rsidRDefault="008745F9">
      <w:pPr>
        <w:spacing w:after="0" w:line="240" w:lineRule="auto"/>
        <w:rPr>
          <w:rFonts w:asciiTheme="minorHAnsi" w:hAnsiTheme="minorHAnsi"/>
        </w:rPr>
      </w:pPr>
      <w:r w:rsidRPr="008745F9">
        <w:rPr>
          <w:rFonts w:asciiTheme="minorHAnsi" w:hAnsiTheme="minorHAnsi"/>
        </w:rPr>
        <w:t xml:space="preserve">Supported new product launches globally with education, marketing, and personnel. </w:t>
      </w:r>
    </w:p>
    <w:p w14:paraId="080C7339" w14:textId="77777777" w:rsidR="00847D2E" w:rsidRPr="009D6D1D" w:rsidRDefault="008745F9" w:rsidP="00687B40">
      <w:pPr>
        <w:numPr>
          <w:ilvl w:val="0"/>
          <w:numId w:val="3"/>
        </w:numPr>
        <w:spacing w:after="0" w:line="240" w:lineRule="auto"/>
        <w:rPr>
          <w:rFonts w:asciiTheme="minorHAnsi" w:hAnsiTheme="minorHAnsi"/>
        </w:rPr>
      </w:pPr>
      <w:r w:rsidRPr="008745F9">
        <w:rPr>
          <w:rFonts w:asciiTheme="minorHAnsi" w:hAnsiTheme="minorHAnsi"/>
        </w:rPr>
        <w:t xml:space="preserve">Offered global training for application specialists and sales about new products and software. </w:t>
      </w:r>
    </w:p>
    <w:p w14:paraId="60AD0F99" w14:textId="77777777" w:rsidR="00847D2E" w:rsidRPr="009D6D1D" w:rsidRDefault="008745F9" w:rsidP="00687B40">
      <w:pPr>
        <w:numPr>
          <w:ilvl w:val="0"/>
          <w:numId w:val="3"/>
        </w:numPr>
        <w:spacing w:after="0" w:line="240" w:lineRule="auto"/>
        <w:rPr>
          <w:rFonts w:asciiTheme="minorHAnsi" w:hAnsiTheme="minorHAnsi"/>
        </w:rPr>
      </w:pPr>
      <w:r w:rsidRPr="008745F9">
        <w:rPr>
          <w:rFonts w:asciiTheme="minorHAnsi" w:hAnsiTheme="minorHAnsi"/>
        </w:rPr>
        <w:t xml:space="preserve">Managed trade show support for RSNA, ECR, SCCT, and ACC. </w:t>
      </w:r>
    </w:p>
    <w:p w14:paraId="6A3C3BC4" w14:textId="77777777" w:rsidR="00804E29" w:rsidRDefault="00804E29" w:rsidP="00687B40">
      <w:pPr>
        <w:spacing w:after="0" w:line="240" w:lineRule="auto"/>
        <w:ind w:left="360"/>
        <w:jc w:val="left"/>
        <w:rPr>
          <w:rStyle w:val="IntenseReference1"/>
          <w:rFonts w:asciiTheme="minorHAnsi" w:hAnsiTheme="minorHAnsi"/>
          <w:sz w:val="21"/>
          <w:szCs w:val="21"/>
          <w:u w:val="none"/>
        </w:rPr>
      </w:pPr>
    </w:p>
    <w:p w14:paraId="23CDD095" w14:textId="77777777" w:rsidR="00D66CB4" w:rsidRDefault="00D66CB4" w:rsidP="00687B40">
      <w:pPr>
        <w:spacing w:after="0" w:line="240" w:lineRule="auto"/>
        <w:ind w:left="360"/>
        <w:jc w:val="left"/>
        <w:rPr>
          <w:ins w:id="12" w:author="Author"/>
          <w:rStyle w:val="IntenseReference1"/>
          <w:rFonts w:asciiTheme="minorHAnsi" w:hAnsiTheme="minorHAnsi"/>
          <w:sz w:val="21"/>
          <w:szCs w:val="21"/>
          <w:u w:val="none"/>
        </w:rPr>
      </w:pPr>
    </w:p>
    <w:p w14:paraId="5108BF87" w14:textId="77777777" w:rsidR="00E17C99" w:rsidRDefault="00E17C99" w:rsidP="00687B40">
      <w:pPr>
        <w:spacing w:after="0" w:line="240" w:lineRule="auto"/>
        <w:ind w:left="360"/>
        <w:jc w:val="left"/>
        <w:rPr>
          <w:rStyle w:val="IntenseReference1"/>
          <w:rFonts w:asciiTheme="minorHAnsi" w:hAnsiTheme="minorHAnsi"/>
          <w:sz w:val="21"/>
          <w:szCs w:val="21"/>
          <w:u w:val="none"/>
        </w:rPr>
      </w:pPr>
    </w:p>
    <w:p w14:paraId="29C799B4" w14:textId="77777777" w:rsidR="00D66CB4" w:rsidRPr="009D6D1D" w:rsidRDefault="00D66CB4" w:rsidP="00687B40">
      <w:pPr>
        <w:spacing w:after="0" w:line="240" w:lineRule="auto"/>
        <w:ind w:left="360"/>
        <w:jc w:val="left"/>
        <w:rPr>
          <w:rStyle w:val="IntenseReference1"/>
          <w:rFonts w:asciiTheme="minorHAnsi" w:hAnsiTheme="minorHAnsi"/>
          <w:sz w:val="21"/>
          <w:szCs w:val="21"/>
          <w:u w:val="none"/>
        </w:rPr>
      </w:pPr>
    </w:p>
    <w:p w14:paraId="6960635B" w14:textId="77777777" w:rsidR="00642A53" w:rsidRDefault="008745F9">
      <w:pPr>
        <w:spacing w:after="0" w:line="240" w:lineRule="auto"/>
        <w:jc w:val="left"/>
        <w:rPr>
          <w:rStyle w:val="IntenseReference1"/>
          <w:rFonts w:asciiTheme="minorHAnsi" w:hAnsiTheme="minorHAnsi"/>
          <w:smallCaps w:val="0"/>
          <w:spacing w:val="0"/>
          <w:u w:val="none"/>
        </w:rPr>
      </w:pPr>
      <w:r w:rsidRPr="008745F9">
        <w:rPr>
          <w:rStyle w:val="IntenseReference1"/>
          <w:rFonts w:asciiTheme="minorHAnsi" w:hAnsiTheme="minorHAnsi"/>
          <w:smallCaps w:val="0"/>
          <w:spacing w:val="0"/>
          <w:sz w:val="21"/>
          <w:szCs w:val="21"/>
          <w:u w:val="none"/>
        </w:rPr>
        <w:lastRenderedPageBreak/>
        <w:t xml:space="preserve">Advanced CT Applications Specialist, </w:t>
      </w:r>
      <w:r w:rsidRPr="008745F9">
        <w:rPr>
          <w:rStyle w:val="IntenseReference1"/>
          <w:rFonts w:asciiTheme="minorHAnsi" w:hAnsiTheme="minorHAnsi"/>
          <w:b w:val="0"/>
          <w:smallCaps w:val="0"/>
          <w:spacing w:val="0"/>
          <w:sz w:val="21"/>
          <w:szCs w:val="21"/>
          <w:u w:val="none"/>
        </w:rPr>
        <w:t>Chicago, IL (2002 – 2003)</w:t>
      </w:r>
    </w:p>
    <w:p w14:paraId="31D09983" w14:textId="77777777" w:rsidR="008A5B66" w:rsidRPr="009D6D1D" w:rsidRDefault="008745F9" w:rsidP="00687B40">
      <w:pPr>
        <w:numPr>
          <w:ilvl w:val="0"/>
          <w:numId w:val="3"/>
        </w:numPr>
        <w:spacing w:after="0" w:line="240" w:lineRule="auto"/>
        <w:rPr>
          <w:rFonts w:asciiTheme="minorHAnsi" w:hAnsiTheme="minorHAnsi"/>
        </w:rPr>
      </w:pPr>
      <w:r w:rsidRPr="008745F9">
        <w:rPr>
          <w:rFonts w:asciiTheme="minorHAnsi" w:hAnsiTheme="minorHAnsi"/>
        </w:rPr>
        <w:t>Designated as key education person for Mayo Clinic, UCLA.</w:t>
      </w:r>
    </w:p>
    <w:p w14:paraId="2A9E0F4E" w14:textId="77777777" w:rsidR="008A5B66" w:rsidRPr="009D6D1D" w:rsidRDefault="008745F9" w:rsidP="00687B40">
      <w:pPr>
        <w:numPr>
          <w:ilvl w:val="0"/>
          <w:numId w:val="3"/>
        </w:numPr>
        <w:spacing w:after="0" w:line="240" w:lineRule="auto"/>
        <w:rPr>
          <w:rFonts w:asciiTheme="minorHAnsi" w:hAnsiTheme="minorHAnsi"/>
        </w:rPr>
      </w:pPr>
      <w:r w:rsidRPr="008745F9">
        <w:rPr>
          <w:rFonts w:asciiTheme="minorHAnsi" w:hAnsiTheme="minorHAnsi"/>
        </w:rPr>
        <w:t>Worked as the key demonstrator for sales support and medical tradeshows such as RSNA, ACC, SCCT, and others.</w:t>
      </w:r>
    </w:p>
    <w:p w14:paraId="0CBDFF93" w14:textId="77777777" w:rsidR="00861083" w:rsidRPr="009D6D1D" w:rsidRDefault="00861083">
      <w:pPr>
        <w:spacing w:after="0" w:line="240" w:lineRule="auto"/>
        <w:jc w:val="left"/>
        <w:rPr>
          <w:rStyle w:val="IntenseReference1"/>
          <w:rFonts w:asciiTheme="minorHAnsi" w:hAnsiTheme="minorHAnsi"/>
          <w:sz w:val="21"/>
          <w:szCs w:val="21"/>
          <w:u w:val="none"/>
        </w:rPr>
      </w:pPr>
    </w:p>
    <w:p w14:paraId="700274E1" w14:textId="77777777" w:rsidR="00642A53" w:rsidRDefault="008745F9">
      <w:pPr>
        <w:spacing w:after="0" w:line="240" w:lineRule="auto"/>
        <w:jc w:val="left"/>
        <w:rPr>
          <w:rStyle w:val="IntenseReference1"/>
          <w:rFonts w:asciiTheme="minorHAnsi" w:hAnsiTheme="minorHAnsi"/>
          <w:smallCaps w:val="0"/>
          <w:spacing w:val="0"/>
          <w:u w:val="none"/>
        </w:rPr>
      </w:pPr>
      <w:r w:rsidRPr="008745F9">
        <w:rPr>
          <w:rStyle w:val="IntenseReference1"/>
          <w:rFonts w:asciiTheme="minorHAnsi" w:hAnsiTheme="minorHAnsi"/>
          <w:smallCaps w:val="0"/>
          <w:spacing w:val="0"/>
          <w:sz w:val="21"/>
          <w:szCs w:val="21"/>
          <w:u w:val="none"/>
        </w:rPr>
        <w:t xml:space="preserve">CT Applications Specialist, </w:t>
      </w:r>
      <w:r w:rsidRPr="008745F9">
        <w:rPr>
          <w:rStyle w:val="IntenseReference1"/>
          <w:rFonts w:asciiTheme="minorHAnsi" w:hAnsiTheme="minorHAnsi"/>
          <w:b w:val="0"/>
          <w:smallCaps w:val="0"/>
          <w:spacing w:val="0"/>
          <w:sz w:val="21"/>
          <w:szCs w:val="21"/>
          <w:u w:val="none"/>
        </w:rPr>
        <w:t>Chicago, IL</w:t>
      </w:r>
      <w:r w:rsidRPr="008745F9">
        <w:rPr>
          <w:rStyle w:val="IntenseReference1"/>
          <w:rFonts w:asciiTheme="minorHAnsi" w:hAnsiTheme="minorHAnsi"/>
          <w:smallCaps w:val="0"/>
          <w:spacing w:val="0"/>
          <w:sz w:val="21"/>
          <w:szCs w:val="21"/>
          <w:u w:val="none"/>
        </w:rPr>
        <w:t xml:space="preserve"> </w:t>
      </w:r>
      <w:r w:rsidRPr="008745F9">
        <w:rPr>
          <w:rStyle w:val="IntenseReference1"/>
          <w:rFonts w:asciiTheme="minorHAnsi" w:hAnsiTheme="minorHAnsi"/>
          <w:b w:val="0"/>
          <w:smallCaps w:val="0"/>
          <w:spacing w:val="0"/>
          <w:sz w:val="21"/>
          <w:szCs w:val="21"/>
          <w:u w:val="none"/>
        </w:rPr>
        <w:t>(2000 – 2002)</w:t>
      </w:r>
    </w:p>
    <w:p w14:paraId="294ACAB5" w14:textId="77777777" w:rsidR="00A15220" w:rsidRPr="009D6D1D" w:rsidRDefault="008745F9" w:rsidP="00861083">
      <w:pPr>
        <w:numPr>
          <w:ilvl w:val="0"/>
          <w:numId w:val="3"/>
        </w:numPr>
        <w:spacing w:after="0" w:line="240" w:lineRule="auto"/>
        <w:rPr>
          <w:rFonts w:asciiTheme="minorHAnsi" w:hAnsiTheme="minorHAnsi"/>
        </w:rPr>
      </w:pPr>
      <w:r w:rsidRPr="008745F9">
        <w:rPr>
          <w:rFonts w:asciiTheme="minorHAnsi" w:hAnsiTheme="minorHAnsi"/>
        </w:rPr>
        <w:t xml:space="preserve">Educated customers nationwide on using new CT systems. </w:t>
      </w:r>
    </w:p>
    <w:p w14:paraId="354F5C0B" w14:textId="77777777" w:rsidR="0099779C" w:rsidRPr="009D6D1D" w:rsidRDefault="008745F9" w:rsidP="00861083">
      <w:pPr>
        <w:numPr>
          <w:ilvl w:val="0"/>
          <w:numId w:val="3"/>
        </w:numPr>
        <w:spacing w:after="0" w:line="240" w:lineRule="auto"/>
        <w:rPr>
          <w:rFonts w:asciiTheme="minorHAnsi" w:hAnsiTheme="minorHAnsi"/>
        </w:rPr>
      </w:pPr>
      <w:r w:rsidRPr="008745F9">
        <w:rPr>
          <w:rFonts w:asciiTheme="minorHAnsi" w:hAnsiTheme="minorHAnsi"/>
        </w:rPr>
        <w:t xml:space="preserve">Earned a 9.8 satisfaction rating for all customer education. </w:t>
      </w:r>
    </w:p>
    <w:p w14:paraId="408AE71D" w14:textId="77777777" w:rsidR="00861083" w:rsidRDefault="00861083" w:rsidP="00861083">
      <w:pPr>
        <w:spacing w:after="0" w:line="240" w:lineRule="auto"/>
        <w:jc w:val="left"/>
        <w:rPr>
          <w:rStyle w:val="IntenseReference1"/>
          <w:rFonts w:asciiTheme="minorHAnsi" w:hAnsiTheme="minorHAnsi"/>
          <w:sz w:val="21"/>
          <w:szCs w:val="21"/>
          <w:u w:val="none"/>
        </w:rPr>
      </w:pPr>
    </w:p>
    <w:p w14:paraId="2BD12A90" w14:textId="77777777" w:rsidR="00D66CB4" w:rsidRPr="009D6D1D" w:rsidRDefault="00D66CB4" w:rsidP="00861083">
      <w:pPr>
        <w:spacing w:after="0" w:line="240" w:lineRule="auto"/>
        <w:jc w:val="left"/>
        <w:rPr>
          <w:rStyle w:val="IntenseReference1"/>
          <w:rFonts w:asciiTheme="minorHAnsi" w:hAnsiTheme="minorHAnsi"/>
          <w:sz w:val="21"/>
          <w:szCs w:val="21"/>
          <w:u w:val="none"/>
        </w:rPr>
      </w:pPr>
    </w:p>
    <w:p w14:paraId="125AA6CA" w14:textId="77777777" w:rsidR="0000686F" w:rsidRPr="009D6D1D" w:rsidRDefault="008745F9" w:rsidP="0000686F">
      <w:pPr>
        <w:tabs>
          <w:tab w:val="right" w:pos="10080"/>
        </w:tabs>
        <w:spacing w:after="0" w:line="240" w:lineRule="auto"/>
        <w:jc w:val="left"/>
        <w:rPr>
          <w:rStyle w:val="IntenseReference1"/>
          <w:rFonts w:asciiTheme="minorHAnsi" w:hAnsiTheme="minorHAnsi"/>
          <w:u w:val="none"/>
        </w:rPr>
      </w:pPr>
      <w:r w:rsidRPr="008745F9">
        <w:rPr>
          <w:rStyle w:val="IntenseReference1"/>
          <w:rFonts w:asciiTheme="minorHAnsi" w:hAnsiTheme="minorHAnsi"/>
          <w:szCs w:val="21"/>
          <w:u w:val="none"/>
        </w:rPr>
        <w:t>Medimage, Inc.</w:t>
      </w:r>
      <w:r w:rsidRPr="008745F9">
        <w:rPr>
          <w:rStyle w:val="IntenseReference1"/>
          <w:rFonts w:asciiTheme="minorHAnsi" w:hAnsiTheme="minorHAnsi"/>
          <w:sz w:val="21"/>
          <w:szCs w:val="21"/>
          <w:u w:val="none"/>
        </w:rPr>
        <w:t xml:space="preserve">, </w:t>
      </w:r>
      <w:r w:rsidRPr="008745F9">
        <w:rPr>
          <w:rFonts w:asciiTheme="minorHAnsi" w:hAnsiTheme="minorHAnsi"/>
          <w:sz w:val="21"/>
          <w:szCs w:val="21"/>
        </w:rPr>
        <w:t>Sioux Falls, SD</w:t>
      </w:r>
      <w:r w:rsidRPr="008745F9">
        <w:rPr>
          <w:rStyle w:val="IntenseReference1"/>
          <w:rFonts w:asciiTheme="minorHAnsi" w:hAnsiTheme="minorHAnsi"/>
          <w:sz w:val="21"/>
          <w:szCs w:val="21"/>
          <w:u w:val="none"/>
        </w:rPr>
        <w:tab/>
      </w:r>
      <w:r w:rsidRPr="008745F9">
        <w:rPr>
          <w:rFonts w:asciiTheme="minorHAnsi" w:hAnsiTheme="minorHAnsi"/>
          <w:b/>
          <w:sz w:val="21"/>
          <w:szCs w:val="21"/>
        </w:rPr>
        <w:t xml:space="preserve">1998 – </w:t>
      </w:r>
      <w:r w:rsidRPr="008745F9">
        <w:rPr>
          <w:rStyle w:val="IntenseReference1"/>
          <w:rFonts w:asciiTheme="minorHAnsi" w:hAnsiTheme="minorHAnsi"/>
          <w:sz w:val="21"/>
          <w:szCs w:val="21"/>
          <w:u w:val="none"/>
        </w:rPr>
        <w:t>2000</w:t>
      </w:r>
    </w:p>
    <w:p w14:paraId="3ABD4A02" w14:textId="77777777" w:rsidR="0000686F" w:rsidRPr="009D6D1D" w:rsidRDefault="008745F9" w:rsidP="0000686F">
      <w:pPr>
        <w:spacing w:after="0" w:line="240" w:lineRule="auto"/>
        <w:jc w:val="left"/>
        <w:rPr>
          <w:rFonts w:asciiTheme="minorHAnsi" w:hAnsiTheme="minorHAnsi"/>
          <w:sz w:val="21"/>
          <w:szCs w:val="21"/>
        </w:rPr>
      </w:pPr>
      <w:r w:rsidRPr="008745F9">
        <w:rPr>
          <w:rStyle w:val="IntenseReference1"/>
          <w:rFonts w:asciiTheme="minorHAnsi" w:hAnsiTheme="minorHAnsi"/>
          <w:smallCaps w:val="0"/>
          <w:spacing w:val="0"/>
          <w:sz w:val="21"/>
          <w:szCs w:val="21"/>
          <w:u w:val="none"/>
        </w:rPr>
        <w:t>Owner/Operator</w:t>
      </w:r>
    </w:p>
    <w:p w14:paraId="0ACCF22A" w14:textId="77777777" w:rsidR="00642A53" w:rsidRDefault="008745F9">
      <w:pPr>
        <w:spacing w:after="0" w:line="240" w:lineRule="auto"/>
        <w:rPr>
          <w:rFonts w:asciiTheme="minorHAnsi" w:hAnsiTheme="minorHAnsi"/>
        </w:rPr>
      </w:pPr>
      <w:r w:rsidRPr="008745F9">
        <w:rPr>
          <w:rFonts w:asciiTheme="minorHAnsi" w:hAnsiTheme="minorHAnsi"/>
        </w:rPr>
        <w:t xml:space="preserve">Owned and operated a </w:t>
      </w:r>
      <w:r w:rsidR="00183CC1">
        <w:rPr>
          <w:rFonts w:asciiTheme="minorHAnsi" w:hAnsiTheme="minorHAnsi"/>
        </w:rPr>
        <w:t xml:space="preserve">profitable </w:t>
      </w:r>
      <w:r w:rsidRPr="008745F9">
        <w:rPr>
          <w:rFonts w:asciiTheme="minorHAnsi" w:hAnsiTheme="minorHAnsi"/>
        </w:rPr>
        <w:t>mobile CT scanner</w:t>
      </w:r>
      <w:r w:rsidR="00183CC1">
        <w:rPr>
          <w:rFonts w:asciiTheme="minorHAnsi" w:hAnsiTheme="minorHAnsi"/>
        </w:rPr>
        <w:t>, expanding client base until eventual sale of business</w:t>
      </w:r>
      <w:r w:rsidRPr="008745F9">
        <w:rPr>
          <w:rFonts w:asciiTheme="minorHAnsi" w:hAnsiTheme="minorHAnsi"/>
        </w:rPr>
        <w:t xml:space="preserve">. </w:t>
      </w:r>
    </w:p>
    <w:p w14:paraId="7372FB03" w14:textId="77777777" w:rsidR="00A15220" w:rsidRPr="009D6D1D" w:rsidRDefault="008745F9" w:rsidP="00687B40">
      <w:pPr>
        <w:numPr>
          <w:ilvl w:val="0"/>
          <w:numId w:val="3"/>
        </w:numPr>
        <w:spacing w:after="0" w:line="240" w:lineRule="auto"/>
        <w:ind w:left="450"/>
        <w:rPr>
          <w:rFonts w:asciiTheme="minorHAnsi" w:hAnsiTheme="minorHAnsi"/>
        </w:rPr>
      </w:pPr>
      <w:r w:rsidRPr="008745F9">
        <w:rPr>
          <w:rFonts w:asciiTheme="minorHAnsi" w:hAnsiTheme="minorHAnsi"/>
        </w:rPr>
        <w:t xml:space="preserve">Set up accounts and billing of services for insurance and self-pay patients. </w:t>
      </w:r>
    </w:p>
    <w:p w14:paraId="1D14A66A" w14:textId="77777777" w:rsidR="00A15220" w:rsidRPr="009D6D1D" w:rsidRDefault="00183CC1" w:rsidP="00687B40">
      <w:pPr>
        <w:numPr>
          <w:ilvl w:val="0"/>
          <w:numId w:val="3"/>
        </w:numPr>
        <w:spacing w:after="0" w:line="240" w:lineRule="auto"/>
        <w:ind w:left="450"/>
        <w:rPr>
          <w:rFonts w:asciiTheme="minorHAnsi" w:hAnsiTheme="minorHAnsi"/>
        </w:rPr>
      </w:pPr>
      <w:r>
        <w:rPr>
          <w:rFonts w:asciiTheme="minorHAnsi" w:hAnsiTheme="minorHAnsi"/>
        </w:rPr>
        <w:t xml:space="preserve">Staffed </w:t>
      </w:r>
      <w:r w:rsidR="008745F9" w:rsidRPr="008745F9">
        <w:rPr>
          <w:rFonts w:asciiTheme="minorHAnsi" w:hAnsiTheme="minorHAnsi"/>
        </w:rPr>
        <w:t xml:space="preserve">mobile unit and performed </w:t>
      </w:r>
      <w:r>
        <w:rPr>
          <w:rFonts w:asciiTheme="minorHAnsi" w:hAnsiTheme="minorHAnsi"/>
        </w:rPr>
        <w:t xml:space="preserve">both the </w:t>
      </w:r>
      <w:r w:rsidR="008745F9" w:rsidRPr="008745F9">
        <w:rPr>
          <w:rFonts w:asciiTheme="minorHAnsi" w:hAnsiTheme="minorHAnsi"/>
        </w:rPr>
        <w:t xml:space="preserve">CT scans and </w:t>
      </w:r>
      <w:r>
        <w:rPr>
          <w:rFonts w:asciiTheme="minorHAnsi" w:hAnsiTheme="minorHAnsi"/>
        </w:rPr>
        <w:t xml:space="preserve">the ongoing, required </w:t>
      </w:r>
      <w:r w:rsidR="008745F9" w:rsidRPr="008745F9">
        <w:rPr>
          <w:rFonts w:asciiTheme="minorHAnsi" w:hAnsiTheme="minorHAnsi"/>
        </w:rPr>
        <w:t xml:space="preserve">maintenance. </w:t>
      </w:r>
    </w:p>
    <w:p w14:paraId="3C4101F5" w14:textId="77777777" w:rsidR="00804E29" w:rsidRDefault="00804E29" w:rsidP="00861083">
      <w:pPr>
        <w:spacing w:after="0" w:line="240" w:lineRule="auto"/>
        <w:jc w:val="left"/>
        <w:rPr>
          <w:rStyle w:val="IntenseReference1"/>
          <w:rFonts w:asciiTheme="minorHAnsi" w:hAnsiTheme="minorHAnsi"/>
          <w:sz w:val="21"/>
          <w:szCs w:val="21"/>
          <w:u w:val="none"/>
        </w:rPr>
      </w:pPr>
    </w:p>
    <w:p w14:paraId="24F4D87E" w14:textId="77777777" w:rsidR="00D66CB4" w:rsidRPr="009D6D1D" w:rsidRDefault="00D66CB4" w:rsidP="00861083">
      <w:pPr>
        <w:spacing w:after="0" w:line="240" w:lineRule="auto"/>
        <w:jc w:val="left"/>
        <w:rPr>
          <w:rStyle w:val="IntenseReference1"/>
          <w:rFonts w:asciiTheme="minorHAnsi" w:hAnsiTheme="minorHAnsi"/>
          <w:sz w:val="21"/>
          <w:szCs w:val="21"/>
          <w:u w:val="none"/>
        </w:rPr>
      </w:pPr>
    </w:p>
    <w:p w14:paraId="60220DFF" w14:textId="77777777" w:rsidR="00804E29" w:rsidRPr="009D6D1D" w:rsidRDefault="008745F9" w:rsidP="00804E29">
      <w:pPr>
        <w:tabs>
          <w:tab w:val="right" w:pos="10080"/>
        </w:tabs>
        <w:spacing w:after="0" w:line="240" w:lineRule="auto"/>
        <w:jc w:val="left"/>
        <w:rPr>
          <w:rStyle w:val="IntenseReference1"/>
          <w:rFonts w:asciiTheme="minorHAnsi" w:hAnsiTheme="minorHAnsi"/>
          <w:smallCaps w:val="0"/>
          <w:spacing w:val="0"/>
          <w:u w:val="none"/>
        </w:rPr>
      </w:pPr>
      <w:r w:rsidRPr="008745F9">
        <w:rPr>
          <w:rStyle w:val="IntenseReference1"/>
          <w:rFonts w:asciiTheme="minorHAnsi" w:hAnsiTheme="minorHAnsi"/>
          <w:spacing w:val="0"/>
          <w:szCs w:val="21"/>
          <w:u w:val="none"/>
        </w:rPr>
        <w:t>Setliff Clinic</w:t>
      </w:r>
      <w:r w:rsidRPr="008745F9">
        <w:rPr>
          <w:rStyle w:val="IntenseReference1"/>
          <w:rFonts w:asciiTheme="minorHAnsi" w:hAnsiTheme="minorHAnsi"/>
          <w:sz w:val="21"/>
          <w:szCs w:val="21"/>
          <w:u w:val="none"/>
        </w:rPr>
        <w:t xml:space="preserve">, </w:t>
      </w:r>
      <w:r w:rsidRPr="008745F9">
        <w:rPr>
          <w:rFonts w:asciiTheme="minorHAnsi" w:hAnsiTheme="minorHAnsi"/>
          <w:sz w:val="21"/>
          <w:szCs w:val="21"/>
        </w:rPr>
        <w:t>Sioux Falls, SD</w:t>
      </w:r>
      <w:r w:rsidRPr="008745F9">
        <w:rPr>
          <w:rStyle w:val="IntenseReference1"/>
          <w:rFonts w:asciiTheme="minorHAnsi" w:hAnsiTheme="minorHAnsi"/>
          <w:smallCaps w:val="0"/>
          <w:spacing w:val="0"/>
          <w:sz w:val="21"/>
          <w:szCs w:val="21"/>
          <w:u w:val="none"/>
        </w:rPr>
        <w:t xml:space="preserve"> </w:t>
      </w:r>
      <w:r w:rsidRPr="008745F9">
        <w:rPr>
          <w:rStyle w:val="IntenseReference1"/>
          <w:rFonts w:asciiTheme="minorHAnsi" w:hAnsiTheme="minorHAnsi"/>
          <w:smallCaps w:val="0"/>
          <w:spacing w:val="0"/>
          <w:sz w:val="21"/>
          <w:szCs w:val="21"/>
          <w:u w:val="none"/>
        </w:rPr>
        <w:tab/>
      </w:r>
      <w:r w:rsidRPr="008745F9">
        <w:rPr>
          <w:rFonts w:asciiTheme="minorHAnsi" w:hAnsiTheme="minorHAnsi"/>
          <w:b/>
          <w:sz w:val="21"/>
          <w:szCs w:val="21"/>
        </w:rPr>
        <w:t xml:space="preserve">1997 – </w:t>
      </w:r>
      <w:r w:rsidRPr="008745F9">
        <w:rPr>
          <w:rStyle w:val="IntenseReference1"/>
          <w:rFonts w:asciiTheme="minorHAnsi" w:hAnsiTheme="minorHAnsi"/>
          <w:smallCaps w:val="0"/>
          <w:spacing w:val="0"/>
          <w:sz w:val="21"/>
          <w:szCs w:val="21"/>
          <w:u w:val="none"/>
        </w:rPr>
        <w:t>1998</w:t>
      </w:r>
    </w:p>
    <w:p w14:paraId="157FE0A2" w14:textId="77777777" w:rsidR="00A15220" w:rsidRPr="009D6D1D" w:rsidRDefault="008745F9" w:rsidP="00A15220">
      <w:pPr>
        <w:spacing w:after="0" w:line="240" w:lineRule="auto"/>
        <w:jc w:val="left"/>
        <w:rPr>
          <w:rFonts w:asciiTheme="minorHAnsi" w:hAnsiTheme="minorHAnsi"/>
          <w:sz w:val="21"/>
          <w:szCs w:val="21"/>
        </w:rPr>
      </w:pPr>
      <w:r w:rsidRPr="008745F9">
        <w:rPr>
          <w:rStyle w:val="IntenseReference1"/>
          <w:rFonts w:asciiTheme="minorHAnsi" w:hAnsiTheme="minorHAnsi"/>
          <w:smallCaps w:val="0"/>
          <w:spacing w:val="0"/>
          <w:sz w:val="21"/>
          <w:szCs w:val="21"/>
          <w:u w:val="none"/>
        </w:rPr>
        <w:t>Department Manager</w:t>
      </w:r>
    </w:p>
    <w:p w14:paraId="65D95707" w14:textId="77777777" w:rsidR="00642A53" w:rsidRDefault="008745F9">
      <w:pPr>
        <w:spacing w:after="0" w:line="240" w:lineRule="auto"/>
        <w:rPr>
          <w:rFonts w:asciiTheme="minorHAnsi" w:hAnsiTheme="minorHAnsi"/>
        </w:rPr>
      </w:pPr>
      <w:r w:rsidRPr="008745F9">
        <w:rPr>
          <w:rFonts w:asciiTheme="minorHAnsi" w:hAnsiTheme="minorHAnsi"/>
        </w:rPr>
        <w:t>Oversaw four radiology clinics, including set-up and department workflow.</w:t>
      </w:r>
      <w:r w:rsidR="00183CC1">
        <w:rPr>
          <w:rFonts w:asciiTheme="minorHAnsi" w:hAnsiTheme="minorHAnsi"/>
        </w:rPr>
        <w:t xml:space="preserve"> </w:t>
      </w:r>
      <w:r w:rsidRPr="008745F9">
        <w:rPr>
          <w:rFonts w:asciiTheme="minorHAnsi" w:hAnsiTheme="minorHAnsi"/>
        </w:rPr>
        <w:t xml:space="preserve">Organized personnel training. </w:t>
      </w:r>
    </w:p>
    <w:p w14:paraId="5DEC9FE0" w14:textId="77777777" w:rsidR="00A15220" w:rsidRDefault="00A15220" w:rsidP="00A15220">
      <w:pPr>
        <w:pStyle w:val="Default"/>
        <w:rPr>
          <w:rFonts w:asciiTheme="minorHAnsi" w:hAnsiTheme="minorHAnsi"/>
          <w:sz w:val="23"/>
          <w:szCs w:val="23"/>
        </w:rPr>
      </w:pPr>
    </w:p>
    <w:p w14:paraId="59BE49A3" w14:textId="77777777" w:rsidR="00D66CB4" w:rsidRPr="009D6D1D" w:rsidRDefault="00D66CB4" w:rsidP="00A15220">
      <w:pPr>
        <w:pStyle w:val="Default"/>
        <w:rPr>
          <w:rFonts w:asciiTheme="minorHAnsi" w:hAnsiTheme="minorHAnsi"/>
          <w:sz w:val="23"/>
          <w:szCs w:val="23"/>
        </w:rPr>
      </w:pPr>
    </w:p>
    <w:p w14:paraId="741BD651" w14:textId="77777777" w:rsidR="00642A53" w:rsidRDefault="008745F9">
      <w:pPr>
        <w:spacing w:after="0" w:line="240" w:lineRule="auto"/>
        <w:rPr>
          <w:rFonts w:asciiTheme="minorHAnsi" w:hAnsiTheme="minorHAnsi"/>
          <w:sz w:val="21"/>
          <w:szCs w:val="21"/>
          <w:lang w:bidi="ar-SA"/>
        </w:rPr>
      </w:pPr>
      <w:r w:rsidRPr="008745F9">
        <w:rPr>
          <w:rFonts w:asciiTheme="minorHAnsi" w:hAnsiTheme="minorHAnsi"/>
          <w:b/>
          <w:smallCaps/>
          <w:sz w:val="22"/>
          <w:szCs w:val="22"/>
          <w:lang w:bidi="ar-SA"/>
        </w:rPr>
        <w:t>United States Armed Forces</w:t>
      </w:r>
      <w:r w:rsidR="00183CC1">
        <w:rPr>
          <w:rFonts w:asciiTheme="minorHAnsi" w:hAnsiTheme="minorHAnsi"/>
          <w:sz w:val="21"/>
          <w:szCs w:val="21"/>
          <w:lang w:bidi="ar-SA"/>
        </w:rPr>
        <w:t xml:space="preserve"> - </w:t>
      </w:r>
      <w:r w:rsidR="00183CC1" w:rsidRPr="00CE4630">
        <w:rPr>
          <w:rFonts w:asciiTheme="minorHAnsi" w:hAnsiTheme="minorHAnsi"/>
          <w:sz w:val="21"/>
          <w:szCs w:val="21"/>
          <w:lang w:bidi="ar-SA"/>
        </w:rPr>
        <w:t>Military Veteran</w:t>
      </w:r>
    </w:p>
    <w:p w14:paraId="6AF9D50A" w14:textId="77777777" w:rsidR="00642A53" w:rsidRDefault="008745F9">
      <w:pPr>
        <w:spacing w:after="0" w:line="240" w:lineRule="auto"/>
        <w:rPr>
          <w:rFonts w:asciiTheme="minorHAnsi" w:hAnsiTheme="minorHAnsi"/>
          <w:lang w:bidi="ar-SA"/>
        </w:rPr>
      </w:pPr>
      <w:r w:rsidRPr="008745F9">
        <w:rPr>
          <w:rFonts w:asciiTheme="minorHAnsi" w:hAnsiTheme="minorHAnsi"/>
          <w:lang w:bidi="ar-SA"/>
        </w:rPr>
        <w:t>Honorable Discharge after serving in Operation Desert Storm</w:t>
      </w:r>
      <w:r w:rsidR="00313E8C">
        <w:rPr>
          <w:rFonts w:asciiTheme="minorHAnsi" w:hAnsiTheme="minorHAnsi"/>
          <w:lang w:bidi="ar-SA"/>
        </w:rPr>
        <w:t>.</w:t>
      </w:r>
    </w:p>
    <w:p w14:paraId="0D6EC4F7" w14:textId="77777777" w:rsidR="00A10C62" w:rsidRDefault="00A10C62">
      <w:pPr>
        <w:spacing w:after="0" w:line="240" w:lineRule="auto"/>
        <w:rPr>
          <w:lang w:bidi="ar-SA"/>
        </w:rPr>
      </w:pPr>
    </w:p>
    <w:p w14:paraId="6D86F399" w14:textId="77777777" w:rsidR="00A10C62" w:rsidRDefault="00A10C62">
      <w:pPr>
        <w:spacing w:after="0" w:line="240" w:lineRule="auto"/>
        <w:rPr>
          <w:lang w:bidi="ar-SA"/>
        </w:rPr>
      </w:pPr>
    </w:p>
    <w:p w14:paraId="6D3C1370" w14:textId="77777777" w:rsidR="0000686F" w:rsidRPr="009D6D1D" w:rsidRDefault="008745F9" w:rsidP="0000686F">
      <w:pPr>
        <w:pStyle w:val="Heading3"/>
        <w:spacing w:line="240" w:lineRule="auto"/>
        <w:jc w:val="center"/>
        <w:rPr>
          <w:rStyle w:val="IntenseReference1"/>
          <w:rFonts w:asciiTheme="minorHAnsi" w:hAnsiTheme="minorHAnsi"/>
          <w:caps/>
          <w:smallCaps/>
          <w:spacing w:val="0"/>
          <w:u w:val="none"/>
          <w:lang w:bidi="en-US"/>
        </w:rPr>
      </w:pPr>
      <w:r w:rsidRPr="008745F9">
        <w:rPr>
          <w:rStyle w:val="IntenseReference1"/>
          <w:rFonts w:asciiTheme="minorHAnsi" w:hAnsiTheme="minorHAnsi"/>
          <w:caps/>
          <w:spacing w:val="0"/>
          <w:u w:val="none"/>
        </w:rPr>
        <w:t>Industry Certifications &amp; Awards</w:t>
      </w:r>
    </w:p>
    <w:p w14:paraId="34C2AE64" w14:textId="77777777" w:rsidR="00642A53" w:rsidRDefault="00642A53">
      <w:pPr>
        <w:pStyle w:val="Heading3"/>
        <w:spacing w:line="140" w:lineRule="exact"/>
        <w:jc w:val="center"/>
        <w:rPr>
          <w:rFonts w:asciiTheme="minorHAnsi" w:hAnsiTheme="minorHAnsi"/>
        </w:rPr>
      </w:pPr>
    </w:p>
    <w:p w14:paraId="2BA9122A" w14:textId="77777777" w:rsidR="00031C7A" w:rsidRPr="009D6D1D" w:rsidRDefault="008745F9" w:rsidP="00031C7A">
      <w:pPr>
        <w:spacing w:after="0" w:line="240" w:lineRule="auto"/>
        <w:jc w:val="center"/>
        <w:rPr>
          <w:rFonts w:asciiTheme="minorHAnsi" w:eastAsia="Calibri" w:hAnsiTheme="minorHAnsi"/>
          <w:b/>
          <w:iCs/>
          <w:sz w:val="21"/>
          <w:lang w:bidi="ar-SA"/>
        </w:rPr>
      </w:pPr>
      <w:r w:rsidRPr="008745F9">
        <w:rPr>
          <w:rFonts w:asciiTheme="minorHAnsi" w:eastAsia="Calibri" w:hAnsiTheme="minorHAnsi"/>
          <w:b/>
          <w:iCs/>
          <w:sz w:val="21"/>
          <w:lang w:bidi="ar-SA"/>
        </w:rPr>
        <w:t>Radiologic Technology Certificate</w:t>
      </w:r>
      <w:r w:rsidR="00313E8C">
        <w:rPr>
          <w:rFonts w:asciiTheme="minorHAnsi" w:eastAsia="Calibri" w:hAnsiTheme="minorHAnsi"/>
          <w:b/>
          <w:iCs/>
          <w:sz w:val="21"/>
          <w:lang w:bidi="ar-SA"/>
        </w:rPr>
        <w:t xml:space="preserve"> – </w:t>
      </w:r>
    </w:p>
    <w:p w14:paraId="102A94F3" w14:textId="77777777" w:rsidR="00031C7A" w:rsidRPr="009D6D1D" w:rsidRDefault="008745F9" w:rsidP="00031C7A">
      <w:pPr>
        <w:spacing w:after="0" w:line="240" w:lineRule="auto"/>
        <w:jc w:val="center"/>
        <w:rPr>
          <w:rFonts w:asciiTheme="minorHAnsi" w:hAnsiTheme="minorHAnsi"/>
          <w:sz w:val="21"/>
          <w:lang w:bidi="ar-SA"/>
        </w:rPr>
      </w:pPr>
      <w:r w:rsidRPr="008745F9">
        <w:rPr>
          <w:rFonts w:asciiTheme="minorHAnsi" w:hAnsiTheme="minorHAnsi"/>
          <w:sz w:val="21"/>
          <w:lang w:bidi="ar-SA"/>
        </w:rPr>
        <w:t xml:space="preserve">Queen of Peace School of Diagnostic Imaging | Mitchell, SD </w:t>
      </w:r>
    </w:p>
    <w:p w14:paraId="4CA0F0E3" w14:textId="77777777" w:rsidR="00CD71C9" w:rsidRPr="009D6D1D" w:rsidRDefault="00CD71C9" w:rsidP="00CD71C9">
      <w:pPr>
        <w:spacing w:after="0" w:line="240" w:lineRule="auto"/>
        <w:jc w:val="center"/>
        <w:rPr>
          <w:rFonts w:asciiTheme="minorHAnsi" w:hAnsiTheme="minorHAnsi"/>
          <w:sz w:val="16"/>
          <w:szCs w:val="16"/>
          <w:lang w:bidi="ar-SA"/>
        </w:rPr>
      </w:pPr>
    </w:p>
    <w:p w14:paraId="554620A9" w14:textId="77777777" w:rsidR="0000686F" w:rsidRPr="009D6D1D" w:rsidRDefault="008745F9" w:rsidP="00CD71C9">
      <w:pPr>
        <w:spacing w:after="0" w:line="240" w:lineRule="auto"/>
        <w:jc w:val="center"/>
        <w:rPr>
          <w:rFonts w:asciiTheme="minorHAnsi" w:hAnsiTheme="minorHAnsi"/>
          <w:sz w:val="21"/>
          <w:szCs w:val="21"/>
          <w:lang w:bidi="ar-SA"/>
        </w:rPr>
      </w:pPr>
      <w:r w:rsidRPr="008745F9">
        <w:rPr>
          <w:rFonts w:asciiTheme="minorHAnsi" w:hAnsiTheme="minorHAnsi"/>
          <w:sz w:val="21"/>
          <w:szCs w:val="21"/>
          <w:lang w:bidi="ar-SA"/>
        </w:rPr>
        <w:t>American Registry of Radiologic Technologists, R.T. (R) (CT)</w:t>
      </w:r>
    </w:p>
    <w:p w14:paraId="7E5FD852" w14:textId="77777777" w:rsidR="00CD71C9" w:rsidRPr="009D6D1D" w:rsidRDefault="00CD71C9" w:rsidP="00CD71C9">
      <w:pPr>
        <w:spacing w:after="0" w:line="240" w:lineRule="auto"/>
        <w:jc w:val="center"/>
        <w:rPr>
          <w:rFonts w:asciiTheme="minorHAnsi" w:hAnsiTheme="minorHAnsi"/>
          <w:sz w:val="16"/>
          <w:szCs w:val="16"/>
          <w:lang w:bidi="ar-SA"/>
        </w:rPr>
      </w:pPr>
    </w:p>
    <w:p w14:paraId="3DFAB554" w14:textId="77777777" w:rsidR="00CD71C9" w:rsidRPr="009D6D1D" w:rsidRDefault="008745F9" w:rsidP="00CD71C9">
      <w:pPr>
        <w:spacing w:after="0" w:line="240" w:lineRule="auto"/>
        <w:jc w:val="center"/>
        <w:rPr>
          <w:rFonts w:asciiTheme="minorHAnsi" w:hAnsiTheme="minorHAnsi"/>
          <w:sz w:val="21"/>
          <w:szCs w:val="21"/>
          <w:lang w:bidi="ar-SA"/>
        </w:rPr>
      </w:pPr>
      <w:r w:rsidRPr="008745F9">
        <w:rPr>
          <w:rFonts w:asciiTheme="minorHAnsi" w:hAnsiTheme="minorHAnsi"/>
          <w:sz w:val="21"/>
          <w:szCs w:val="21"/>
          <w:lang w:bidi="ar-SA"/>
        </w:rPr>
        <w:t>Multiple Siemens You Answered Awards, 2010–2012</w:t>
      </w:r>
    </w:p>
    <w:p w14:paraId="560B34F3" w14:textId="77777777" w:rsidR="00CD71C9" w:rsidRPr="009D6D1D" w:rsidRDefault="00CD71C9" w:rsidP="00CD71C9">
      <w:pPr>
        <w:spacing w:after="0" w:line="240" w:lineRule="auto"/>
        <w:jc w:val="center"/>
        <w:rPr>
          <w:rFonts w:asciiTheme="minorHAnsi" w:hAnsiTheme="minorHAnsi"/>
          <w:sz w:val="16"/>
          <w:szCs w:val="16"/>
          <w:lang w:bidi="ar-SA"/>
        </w:rPr>
      </w:pPr>
    </w:p>
    <w:p w14:paraId="06FB3B87" w14:textId="77777777" w:rsidR="0000686F" w:rsidRPr="009D6D1D" w:rsidRDefault="008745F9" w:rsidP="001018E6">
      <w:pPr>
        <w:spacing w:after="0" w:line="240" w:lineRule="auto"/>
        <w:jc w:val="center"/>
        <w:rPr>
          <w:rFonts w:asciiTheme="minorHAnsi" w:hAnsiTheme="minorHAnsi"/>
        </w:rPr>
      </w:pPr>
      <w:r w:rsidRPr="008745F9">
        <w:rPr>
          <w:rFonts w:asciiTheme="minorHAnsi" w:hAnsiTheme="minorHAnsi"/>
          <w:sz w:val="21"/>
          <w:szCs w:val="21"/>
          <w:lang w:bidi="ar-SA"/>
        </w:rPr>
        <w:t>CT Applications Specialist of the Year, Siemens Medical Solutions USA, Inc., 2002</w:t>
      </w:r>
    </w:p>
    <w:sectPr w:rsidR="0000686F" w:rsidRPr="009D6D1D" w:rsidSect="0000686F">
      <w:headerReference w:type="default" r:id="rId8"/>
      <w:pgSz w:w="12240" w:h="15840" w:code="1"/>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C7AFF" w14:textId="77777777" w:rsidR="007233D0" w:rsidRDefault="007233D0">
      <w:pPr>
        <w:spacing w:after="0" w:line="240" w:lineRule="auto"/>
      </w:pPr>
      <w:r>
        <w:separator/>
      </w:r>
    </w:p>
  </w:endnote>
  <w:endnote w:type="continuationSeparator" w:id="0">
    <w:p w14:paraId="6B21D739" w14:textId="77777777" w:rsidR="007233D0" w:rsidRDefault="007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4541C" w14:textId="77777777" w:rsidR="007233D0" w:rsidRDefault="007233D0">
      <w:pPr>
        <w:spacing w:after="0" w:line="240" w:lineRule="auto"/>
      </w:pPr>
      <w:r>
        <w:separator/>
      </w:r>
    </w:p>
  </w:footnote>
  <w:footnote w:type="continuationSeparator" w:id="0">
    <w:p w14:paraId="77FE05C2" w14:textId="77777777" w:rsidR="007233D0" w:rsidRDefault="007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BA2EA" w14:textId="77777777" w:rsidR="00D66CB4" w:rsidRPr="009D6D1D" w:rsidRDefault="008745F9" w:rsidP="00D66CB4">
    <w:pPr>
      <w:tabs>
        <w:tab w:val="right" w:pos="10080"/>
      </w:tabs>
      <w:spacing w:after="0"/>
      <w:jc w:val="left"/>
      <w:rPr>
        <w:rFonts w:asciiTheme="minorHAnsi" w:hAnsiTheme="minorHAnsi"/>
      </w:rPr>
    </w:pPr>
    <w:r w:rsidRPr="008745F9">
      <w:rPr>
        <w:b/>
        <w:sz w:val="24"/>
        <w:szCs w:val="24"/>
      </w:rPr>
      <w:t>Chad M. DeGraaff</w:t>
    </w:r>
    <w:r w:rsidR="0000686F" w:rsidRPr="001018E6">
      <w:tab/>
    </w:r>
    <w:r w:rsidR="00D66CB4" w:rsidRPr="001018E6">
      <w:t xml:space="preserve">Page </w:t>
    </w:r>
    <w:r w:rsidR="00BF71E0" w:rsidRPr="009D6D1D">
      <w:fldChar w:fldCharType="begin"/>
    </w:r>
    <w:r>
      <w:instrText xml:space="preserve"> PAGE   \* MERGEFORMAT </w:instrText>
    </w:r>
    <w:r w:rsidR="00BF71E0" w:rsidRPr="009D6D1D">
      <w:fldChar w:fldCharType="separate"/>
    </w:r>
    <w:r w:rsidR="00841B6B">
      <w:rPr>
        <w:noProof/>
      </w:rPr>
      <w:t>2</w:t>
    </w:r>
    <w:r w:rsidR="00BF71E0" w:rsidRPr="009D6D1D">
      <w:rPr>
        <w:noProof/>
      </w:rPr>
      <w:fldChar w:fldCharType="end"/>
    </w:r>
  </w:p>
  <w:p w14:paraId="7ED5C212" w14:textId="77777777" w:rsidR="00642A53" w:rsidRDefault="008745F9" w:rsidP="007307F5">
    <w:pPr>
      <w:pStyle w:val="Header"/>
      <w:tabs>
        <w:tab w:val="clear" w:pos="9360"/>
        <w:tab w:val="right" w:pos="10080"/>
      </w:tabs>
      <w:spacing w:after="0" w:line="240" w:lineRule="auto"/>
      <w:rPr>
        <w:noProof/>
      </w:rPr>
    </w:pPr>
    <w:r>
      <w:rPr>
        <w:rFonts w:asciiTheme="minorHAnsi" w:hAnsiTheme="minorHAnsi"/>
      </w:rPr>
      <w:t>https://www.linkedin.com/in/chaddegraaff</w:t>
    </w:r>
    <w:r>
      <w:rPr>
        <w:rFonts w:asciiTheme="minorHAnsi" w:hAnsiTheme="minorHAnsi"/>
      </w:rPr>
      <w:tab/>
      <w:t xml:space="preserve">   </w:t>
    </w:r>
    <w:r w:rsidR="007307F5">
      <w:rPr>
        <w:rFonts w:asciiTheme="minorHAnsi" w:hAnsiTheme="minorHAnsi"/>
      </w:rPr>
      <w:t xml:space="preserve">  </w:t>
    </w:r>
    <w:r w:rsidR="0035147D">
      <w:rPr>
        <w:rFonts w:asciiTheme="minorHAnsi" w:hAnsiTheme="minorHAnsi"/>
      </w:rPr>
      <w:t xml:space="preserve">          </w:t>
    </w:r>
    <w:r w:rsidR="007307F5">
      <w:rPr>
        <w:rFonts w:asciiTheme="minorHAnsi" w:hAnsiTheme="minorHAnsi"/>
      </w:rPr>
      <w:t xml:space="preserve">   </w:t>
    </w:r>
    <w:r w:rsidR="00D66CB4" w:rsidRPr="001018E6">
      <w:rPr>
        <w:rFonts w:asciiTheme="minorHAnsi" w:hAnsiTheme="minorHAnsi"/>
      </w:rPr>
      <w:sym w:font="Symbol" w:char="F0A8"/>
    </w:r>
    <w:r w:rsidR="00D66CB4" w:rsidRPr="001018E6">
      <w:rPr>
        <w:rFonts w:asciiTheme="minorHAnsi" w:hAnsiTheme="minorHAnsi"/>
      </w:rPr>
      <w:t xml:space="preserve"> </w:t>
    </w:r>
    <w:r w:rsidR="007307F5">
      <w:rPr>
        <w:rFonts w:asciiTheme="minorHAnsi" w:hAnsiTheme="minorHAnsi"/>
      </w:rPr>
      <w:t>chad.degraaff@gmail.com</w:t>
    </w:r>
    <w:r w:rsidR="00D66CB4" w:rsidRPr="001018E6">
      <w:rPr>
        <w:rFonts w:asciiTheme="minorHAnsi" w:hAnsiTheme="minorHAnsi"/>
      </w:rPr>
      <w:t xml:space="preserve">  </w:t>
    </w:r>
    <w:r w:rsidR="007307F5">
      <w:rPr>
        <w:rFonts w:asciiTheme="minorHAnsi" w:hAnsiTheme="minorHAnsi"/>
      </w:rPr>
      <w:t xml:space="preserve">    </w:t>
    </w:r>
    <w:r w:rsidR="0035147D">
      <w:rPr>
        <w:rFonts w:asciiTheme="minorHAnsi" w:hAnsiTheme="minorHAnsi"/>
      </w:rPr>
      <w:t xml:space="preserve">                </w:t>
    </w:r>
    <w:r w:rsidR="007307F5">
      <w:rPr>
        <w:rFonts w:asciiTheme="minorHAnsi" w:hAnsiTheme="minorHAnsi"/>
      </w:rPr>
      <w:t xml:space="preserve">  </w:t>
    </w:r>
    <w:r w:rsidR="00D66CB4" w:rsidRPr="001018E6">
      <w:rPr>
        <w:rFonts w:asciiTheme="minorHAnsi" w:hAnsiTheme="minorHAnsi"/>
      </w:rPr>
      <w:sym w:font="Symbol" w:char="F0A8"/>
    </w:r>
    <w:r w:rsidR="00D66CB4" w:rsidRPr="001018E6">
      <w:rPr>
        <w:rFonts w:asciiTheme="minorHAnsi" w:hAnsiTheme="minorHAnsi"/>
      </w:rPr>
      <w:t xml:space="preserve">  (</w:t>
    </w:r>
    <w:r w:rsidRPr="008745F9">
      <w:rPr>
        <w:rFonts w:asciiTheme="minorHAnsi" w:hAnsiTheme="minorHAnsi"/>
      </w:rPr>
      <w:t>484) 983-9567</w:t>
    </w:r>
  </w:p>
  <w:p w14:paraId="69832F49" w14:textId="77777777" w:rsidR="00642A53" w:rsidRDefault="00642A53">
    <w:pPr>
      <w:pStyle w:val="Header"/>
      <w:pBdr>
        <w:bottom w:val="single" w:sz="4" w:space="1" w:color="auto"/>
      </w:pBdr>
      <w:tabs>
        <w:tab w:val="clear" w:pos="9360"/>
        <w:tab w:val="right" w:pos="10080"/>
      </w:tabs>
      <w:spacing w:after="0" w:line="240" w:lineRule="auto"/>
      <w:rPr>
        <w:sz w:val="6"/>
        <w:szCs w:val="6"/>
      </w:rPr>
    </w:pPr>
  </w:p>
  <w:p w14:paraId="68BA025F" w14:textId="77777777" w:rsidR="00642A53" w:rsidRDefault="00642A53">
    <w:pPr>
      <w:pStyle w:val="Header"/>
      <w:tabs>
        <w:tab w:val="clear" w:pos="9360"/>
        <w:tab w:val="right" w:pos="1008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740D2"/>
    <w:multiLevelType w:val="hybridMultilevel"/>
    <w:tmpl w:val="8D267B6A"/>
    <w:lvl w:ilvl="0" w:tplc="FE90946E">
      <w:start w:val="1"/>
      <w:numFmt w:val="bullet"/>
      <w:lvlText w:val=""/>
      <w:lvlJc w:val="left"/>
      <w:pPr>
        <w:ind w:left="720" w:hanging="360"/>
      </w:pPr>
      <w:rPr>
        <w:rFonts w:ascii="Wingdings" w:hAnsi="Wingdings" w:hint="default"/>
        <w:color w:val="auto"/>
        <w:sz w:val="20"/>
        <w:szCs w:val="2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202048"/>
    <w:multiLevelType w:val="hybridMultilevel"/>
    <w:tmpl w:val="21B200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E45CD4"/>
    <w:multiLevelType w:val="hybridMultilevel"/>
    <w:tmpl w:val="C610EDE0"/>
    <w:lvl w:ilvl="0" w:tplc="4224D66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163A2B"/>
    <w:multiLevelType w:val="hybridMultilevel"/>
    <w:tmpl w:val="4AF86C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145AB"/>
    <w:multiLevelType w:val="hybridMultilevel"/>
    <w:tmpl w:val="00BEF7C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CA22601"/>
    <w:multiLevelType w:val="hybridMultilevel"/>
    <w:tmpl w:val="56EE6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9D"/>
    <w:rsid w:val="00004335"/>
    <w:rsid w:val="0000686F"/>
    <w:rsid w:val="00031C7A"/>
    <w:rsid w:val="00060C50"/>
    <w:rsid w:val="000902BE"/>
    <w:rsid w:val="0009599D"/>
    <w:rsid w:val="000C1007"/>
    <w:rsid w:val="000D5AC5"/>
    <w:rsid w:val="001018E6"/>
    <w:rsid w:val="00105F1B"/>
    <w:rsid w:val="00136EF5"/>
    <w:rsid w:val="00183CC1"/>
    <w:rsid w:val="00192A68"/>
    <w:rsid w:val="001A697F"/>
    <w:rsid w:val="001B1884"/>
    <w:rsid w:val="00200B8F"/>
    <w:rsid w:val="0024239F"/>
    <w:rsid w:val="00277D64"/>
    <w:rsid w:val="00292FCF"/>
    <w:rsid w:val="002C2303"/>
    <w:rsid w:val="00313E8C"/>
    <w:rsid w:val="00322557"/>
    <w:rsid w:val="00350BFD"/>
    <w:rsid w:val="0035147D"/>
    <w:rsid w:val="0035425A"/>
    <w:rsid w:val="0035646B"/>
    <w:rsid w:val="00392107"/>
    <w:rsid w:val="00410BEB"/>
    <w:rsid w:val="00462C15"/>
    <w:rsid w:val="0046315E"/>
    <w:rsid w:val="004A1EBB"/>
    <w:rsid w:val="005353B1"/>
    <w:rsid w:val="00554118"/>
    <w:rsid w:val="005D2F04"/>
    <w:rsid w:val="006064D0"/>
    <w:rsid w:val="006070ED"/>
    <w:rsid w:val="00617E53"/>
    <w:rsid w:val="00642A53"/>
    <w:rsid w:val="006430F7"/>
    <w:rsid w:val="006515B2"/>
    <w:rsid w:val="00687B40"/>
    <w:rsid w:val="006A3818"/>
    <w:rsid w:val="006A4E6B"/>
    <w:rsid w:val="00700240"/>
    <w:rsid w:val="0070484F"/>
    <w:rsid w:val="007233D0"/>
    <w:rsid w:val="007307F5"/>
    <w:rsid w:val="00730B7C"/>
    <w:rsid w:val="00752C58"/>
    <w:rsid w:val="00755781"/>
    <w:rsid w:val="007759AD"/>
    <w:rsid w:val="00804E29"/>
    <w:rsid w:val="00841B6B"/>
    <w:rsid w:val="00847D2E"/>
    <w:rsid w:val="00861083"/>
    <w:rsid w:val="008738A3"/>
    <w:rsid w:val="008745F9"/>
    <w:rsid w:val="0087675F"/>
    <w:rsid w:val="00894B30"/>
    <w:rsid w:val="008A2EAC"/>
    <w:rsid w:val="008A4DF9"/>
    <w:rsid w:val="008A5B66"/>
    <w:rsid w:val="008E5B72"/>
    <w:rsid w:val="0093627B"/>
    <w:rsid w:val="009664AA"/>
    <w:rsid w:val="00970181"/>
    <w:rsid w:val="009864BC"/>
    <w:rsid w:val="0099779C"/>
    <w:rsid w:val="009A14CC"/>
    <w:rsid w:val="009A6BA1"/>
    <w:rsid w:val="009B2474"/>
    <w:rsid w:val="009D6D1D"/>
    <w:rsid w:val="00A10C62"/>
    <w:rsid w:val="00A15220"/>
    <w:rsid w:val="00A2455A"/>
    <w:rsid w:val="00A4349D"/>
    <w:rsid w:val="00A5010D"/>
    <w:rsid w:val="00A67337"/>
    <w:rsid w:val="00A6758B"/>
    <w:rsid w:val="00A7125D"/>
    <w:rsid w:val="00A72345"/>
    <w:rsid w:val="00A93874"/>
    <w:rsid w:val="00A939B2"/>
    <w:rsid w:val="00A97F42"/>
    <w:rsid w:val="00AC3585"/>
    <w:rsid w:val="00AC3FD7"/>
    <w:rsid w:val="00AE1DDD"/>
    <w:rsid w:val="00AE4EEA"/>
    <w:rsid w:val="00AF4C3D"/>
    <w:rsid w:val="00B31430"/>
    <w:rsid w:val="00B553A7"/>
    <w:rsid w:val="00B56590"/>
    <w:rsid w:val="00B627AD"/>
    <w:rsid w:val="00B65B47"/>
    <w:rsid w:val="00B81560"/>
    <w:rsid w:val="00B91855"/>
    <w:rsid w:val="00BD535E"/>
    <w:rsid w:val="00BF0A51"/>
    <w:rsid w:val="00BF71E0"/>
    <w:rsid w:val="00C36814"/>
    <w:rsid w:val="00C95156"/>
    <w:rsid w:val="00C96D1C"/>
    <w:rsid w:val="00CD71C9"/>
    <w:rsid w:val="00CF3DCD"/>
    <w:rsid w:val="00D66CB4"/>
    <w:rsid w:val="00D84C73"/>
    <w:rsid w:val="00D9795E"/>
    <w:rsid w:val="00DB74B7"/>
    <w:rsid w:val="00E06A13"/>
    <w:rsid w:val="00E17C99"/>
    <w:rsid w:val="00E32D95"/>
    <w:rsid w:val="00E35DE2"/>
    <w:rsid w:val="00E41E2D"/>
    <w:rsid w:val="00E62200"/>
    <w:rsid w:val="00EA1B4B"/>
    <w:rsid w:val="00F01264"/>
    <w:rsid w:val="00F211AE"/>
    <w:rsid w:val="00F257ED"/>
    <w:rsid w:val="00F438A5"/>
    <w:rsid w:val="00F51C8F"/>
    <w:rsid w:val="00F65530"/>
    <w:rsid w:val="00FB02D4"/>
    <w:rsid w:val="00FB146C"/>
    <w:rsid w:val="00FB445C"/>
    <w:rsid w:val="00FD155B"/>
    <w:rsid w:val="00FE05FD"/>
    <w:rsid w:val="00FF6E4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1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49D"/>
    <w:pPr>
      <w:spacing w:after="200" w:line="276" w:lineRule="auto"/>
      <w:jc w:val="both"/>
    </w:pPr>
    <w:rPr>
      <w:rFonts w:eastAsia="Times New Roman"/>
      <w:lang w:bidi="en-US"/>
    </w:rPr>
  </w:style>
  <w:style w:type="paragraph" w:styleId="Heading2">
    <w:name w:val="heading 2"/>
    <w:basedOn w:val="Normal"/>
    <w:next w:val="Normal"/>
    <w:link w:val="Heading2Char"/>
    <w:uiPriority w:val="9"/>
    <w:qFormat/>
    <w:rsid w:val="00A4349D"/>
    <w:pPr>
      <w:spacing w:before="240" w:after="80"/>
      <w:jc w:val="left"/>
      <w:outlineLvl w:val="1"/>
    </w:pPr>
    <w:rPr>
      <w:smallCaps/>
      <w:spacing w:val="5"/>
      <w:sz w:val="28"/>
      <w:szCs w:val="28"/>
      <w:lang w:bidi="ar-SA"/>
    </w:rPr>
  </w:style>
  <w:style w:type="paragraph" w:styleId="Heading3">
    <w:name w:val="heading 3"/>
    <w:basedOn w:val="Normal"/>
    <w:next w:val="Normal"/>
    <w:link w:val="Heading3Char"/>
    <w:uiPriority w:val="9"/>
    <w:qFormat/>
    <w:rsid w:val="00A4349D"/>
    <w:pPr>
      <w:spacing w:after="0"/>
      <w:jc w:val="left"/>
      <w:outlineLvl w:val="2"/>
    </w:pPr>
    <w:rPr>
      <w:smallCaps/>
      <w:spacing w:val="5"/>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4349D"/>
    <w:rPr>
      <w:rFonts w:ascii="Cambria" w:eastAsia="Times New Roman" w:hAnsi="Cambria" w:cs="Times New Roman"/>
      <w:smallCaps/>
      <w:spacing w:val="5"/>
      <w:sz w:val="28"/>
      <w:szCs w:val="28"/>
    </w:rPr>
  </w:style>
  <w:style w:type="character" w:customStyle="1" w:styleId="Heading3Char">
    <w:name w:val="Heading 3 Char"/>
    <w:link w:val="Heading3"/>
    <w:uiPriority w:val="9"/>
    <w:rsid w:val="00A4349D"/>
    <w:rPr>
      <w:rFonts w:ascii="Cambria" w:eastAsia="Times New Roman" w:hAnsi="Cambria" w:cs="Times New Roman"/>
      <w:smallCaps/>
      <w:spacing w:val="5"/>
    </w:rPr>
  </w:style>
  <w:style w:type="paragraph" w:customStyle="1" w:styleId="MediumGrid1-Accent21">
    <w:name w:val="Medium Grid 1 - Accent 21"/>
    <w:basedOn w:val="Normal"/>
    <w:uiPriority w:val="34"/>
    <w:qFormat/>
    <w:rsid w:val="00A4349D"/>
    <w:pPr>
      <w:ind w:left="720"/>
      <w:contextualSpacing/>
    </w:pPr>
  </w:style>
  <w:style w:type="character" w:customStyle="1" w:styleId="IntenseReference1">
    <w:name w:val="Intense Reference1"/>
    <w:uiPriority w:val="32"/>
    <w:qFormat/>
    <w:rsid w:val="00A4349D"/>
    <w:rPr>
      <w:b/>
      <w:bCs/>
      <w:smallCaps/>
      <w:spacing w:val="5"/>
      <w:sz w:val="22"/>
      <w:szCs w:val="22"/>
      <w:u w:val="single"/>
    </w:rPr>
  </w:style>
  <w:style w:type="paragraph" w:styleId="PlainText">
    <w:name w:val="Plain Text"/>
    <w:basedOn w:val="Normal"/>
    <w:link w:val="PlainTextChar"/>
    <w:uiPriority w:val="99"/>
    <w:unhideWhenUsed/>
    <w:rsid w:val="00A4349D"/>
    <w:pPr>
      <w:spacing w:after="0" w:line="240" w:lineRule="auto"/>
      <w:jc w:val="left"/>
    </w:pPr>
    <w:rPr>
      <w:rFonts w:ascii="Times New Roman" w:eastAsia="Cambria" w:hAnsi="Times New Roman"/>
      <w:sz w:val="24"/>
      <w:szCs w:val="21"/>
      <w:lang w:bidi="ar-SA"/>
    </w:rPr>
  </w:style>
  <w:style w:type="character" w:customStyle="1" w:styleId="PlainTextChar">
    <w:name w:val="Plain Text Char"/>
    <w:link w:val="PlainText"/>
    <w:uiPriority w:val="99"/>
    <w:rsid w:val="00A4349D"/>
    <w:rPr>
      <w:rFonts w:ascii="Times New Roman" w:eastAsia="Cambria" w:hAnsi="Times New Roman" w:cs="Times New Roman"/>
      <w:szCs w:val="21"/>
    </w:rPr>
  </w:style>
  <w:style w:type="paragraph" w:styleId="Header">
    <w:name w:val="header"/>
    <w:basedOn w:val="Normal"/>
    <w:link w:val="HeaderChar"/>
    <w:uiPriority w:val="99"/>
    <w:unhideWhenUsed/>
    <w:rsid w:val="00A4349D"/>
    <w:pPr>
      <w:tabs>
        <w:tab w:val="center" w:pos="4680"/>
        <w:tab w:val="right" w:pos="9360"/>
      </w:tabs>
    </w:pPr>
  </w:style>
  <w:style w:type="character" w:customStyle="1" w:styleId="HeaderChar">
    <w:name w:val="Header Char"/>
    <w:link w:val="Header"/>
    <w:uiPriority w:val="99"/>
    <w:rsid w:val="00A4349D"/>
    <w:rPr>
      <w:rFonts w:ascii="Cambria" w:eastAsia="Times New Roman" w:hAnsi="Cambria" w:cs="Times New Roman"/>
      <w:sz w:val="20"/>
      <w:szCs w:val="20"/>
      <w:lang w:bidi="en-US"/>
    </w:rPr>
  </w:style>
  <w:style w:type="paragraph" w:customStyle="1" w:styleId="Default">
    <w:name w:val="Default"/>
    <w:rsid w:val="00804E29"/>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804E29"/>
    <w:rPr>
      <w:sz w:val="16"/>
      <w:szCs w:val="16"/>
    </w:rPr>
  </w:style>
  <w:style w:type="paragraph" w:styleId="CommentText">
    <w:name w:val="annotation text"/>
    <w:basedOn w:val="Normal"/>
    <w:link w:val="CommentTextChar"/>
    <w:uiPriority w:val="99"/>
    <w:semiHidden/>
    <w:unhideWhenUsed/>
    <w:rsid w:val="00804E29"/>
    <w:pPr>
      <w:spacing w:line="240" w:lineRule="auto"/>
    </w:pPr>
  </w:style>
  <w:style w:type="character" w:customStyle="1" w:styleId="CommentTextChar">
    <w:name w:val="Comment Text Char"/>
    <w:basedOn w:val="DefaultParagraphFont"/>
    <w:link w:val="CommentText"/>
    <w:uiPriority w:val="99"/>
    <w:semiHidden/>
    <w:rsid w:val="00804E29"/>
    <w:rPr>
      <w:rFonts w:eastAsia="Times New Roman"/>
      <w:lang w:bidi="en-US"/>
    </w:rPr>
  </w:style>
  <w:style w:type="paragraph" w:styleId="CommentSubject">
    <w:name w:val="annotation subject"/>
    <w:basedOn w:val="CommentText"/>
    <w:next w:val="CommentText"/>
    <w:link w:val="CommentSubjectChar"/>
    <w:uiPriority w:val="99"/>
    <w:semiHidden/>
    <w:unhideWhenUsed/>
    <w:rsid w:val="00804E29"/>
    <w:rPr>
      <w:b/>
      <w:bCs/>
    </w:rPr>
  </w:style>
  <w:style w:type="character" w:customStyle="1" w:styleId="CommentSubjectChar">
    <w:name w:val="Comment Subject Char"/>
    <w:basedOn w:val="CommentTextChar"/>
    <w:link w:val="CommentSubject"/>
    <w:uiPriority w:val="99"/>
    <w:semiHidden/>
    <w:rsid w:val="00804E29"/>
    <w:rPr>
      <w:rFonts w:eastAsia="Times New Roman"/>
      <w:b/>
      <w:bCs/>
      <w:lang w:bidi="en-US"/>
    </w:rPr>
  </w:style>
  <w:style w:type="paragraph" w:styleId="BalloonText">
    <w:name w:val="Balloon Text"/>
    <w:basedOn w:val="Normal"/>
    <w:link w:val="BalloonTextChar"/>
    <w:uiPriority w:val="99"/>
    <w:semiHidden/>
    <w:unhideWhenUsed/>
    <w:rsid w:val="00804E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E29"/>
    <w:rPr>
      <w:rFonts w:ascii="Segoe UI" w:eastAsia="Times New Roman" w:hAnsi="Segoe UI" w:cs="Segoe UI"/>
      <w:sz w:val="18"/>
      <w:szCs w:val="18"/>
      <w:lang w:bidi="en-US"/>
    </w:rPr>
  </w:style>
  <w:style w:type="paragraph" w:styleId="Footer">
    <w:name w:val="footer"/>
    <w:basedOn w:val="Normal"/>
    <w:link w:val="FooterChar"/>
    <w:uiPriority w:val="99"/>
    <w:unhideWhenUsed/>
    <w:rsid w:val="00847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7D2E"/>
    <w:rPr>
      <w:rFonts w:eastAsia="Times New Roman"/>
      <w:lang w:bidi="en-US"/>
    </w:rPr>
  </w:style>
  <w:style w:type="character" w:styleId="Hyperlink">
    <w:name w:val="Hyperlink"/>
    <w:basedOn w:val="DefaultParagraphFont"/>
    <w:uiPriority w:val="99"/>
    <w:unhideWhenUsed/>
    <w:rsid w:val="00D66C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7A11F-DFAE-4278-897D-AC9B0D72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CHAD's Standard Resume</vt:lpstr>
    </vt:vector>
  </TitlesOfParts>
  <LinksUpToDate>false</LinksUpToDate>
  <CharactersWithSpaces>4946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CHAD's Standard Resume</dc:title>
  <dc:creator/>
  <cp:lastModifiedBy/>
  <cp:revision>1</cp:revision>
  <dcterms:created xsi:type="dcterms:W3CDTF">2016-01-29T20:04:00Z</dcterms:created>
  <dcterms:modified xsi:type="dcterms:W3CDTF">2016-01-29T20:07:00Z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l_id">
    <vt:lpwstr>02bf7fc44fda9b0adf216c1411b3d06e</vt:lpwstr>
  </property>
</Properties>
</file>